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37622" w14:textId="672C48CF" w:rsidR="00191DB0" w:rsidRDefault="00861F2A" w:rsidP="00861F2A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4BF186BE" w14:textId="13D335BA" w:rsidR="00861F2A" w:rsidRDefault="00C8231E" w:rsidP="00F232AE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61F2A">
        <w:rPr>
          <w:rFonts w:ascii="Times New Roman" w:hAnsi="Times New Roman" w:cs="Times New Roman"/>
          <w:sz w:val="24"/>
          <w:szCs w:val="24"/>
        </w:rPr>
        <w:t>.</w:t>
      </w:r>
      <w:r w:rsidR="00EA54C3">
        <w:rPr>
          <w:rFonts w:ascii="Times New Roman" w:hAnsi="Times New Roman" w:cs="Times New Roman"/>
          <w:sz w:val="24"/>
          <w:szCs w:val="24"/>
        </w:rPr>
        <w:t>1</w:t>
      </w:r>
      <w:r w:rsidR="00EE1C5C">
        <w:rPr>
          <w:rFonts w:ascii="Times New Roman" w:hAnsi="Times New Roman" w:cs="Times New Roman"/>
          <w:sz w:val="24"/>
          <w:szCs w:val="24"/>
        </w:rPr>
        <w:t>1</w:t>
      </w:r>
      <w:r w:rsidR="00861F2A">
        <w:rPr>
          <w:rFonts w:ascii="Times New Roman" w:hAnsi="Times New Roman" w:cs="Times New Roman"/>
          <w:sz w:val="24"/>
          <w:szCs w:val="24"/>
        </w:rPr>
        <w:t>.202</w:t>
      </w:r>
      <w:r w:rsidR="003A6E8B">
        <w:rPr>
          <w:rFonts w:ascii="Times New Roman" w:hAnsi="Times New Roman" w:cs="Times New Roman"/>
          <w:sz w:val="24"/>
          <w:szCs w:val="24"/>
        </w:rPr>
        <w:t>4</w:t>
      </w:r>
    </w:p>
    <w:p w14:paraId="140A0EFE" w14:textId="77777777" w:rsidR="00861F2A" w:rsidRPr="00F232AE" w:rsidRDefault="00861F2A" w:rsidP="00861F2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56932C5" w14:textId="77777777" w:rsidR="00730B2D" w:rsidRDefault="00730B2D" w:rsidP="00F232AE">
      <w:pPr>
        <w:pStyle w:val="Vahedeta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4234F47C" w14:textId="75EC94B4" w:rsidR="00191DB0" w:rsidRPr="00FD426F" w:rsidRDefault="00191DB0" w:rsidP="00F232AE">
      <w:pPr>
        <w:pStyle w:val="Vahedeta"/>
        <w:jc w:val="center"/>
      </w:pPr>
      <w:r w:rsidRPr="004B17E3">
        <w:rPr>
          <w:rFonts w:ascii="Times New Roman" w:eastAsia="Calibri" w:hAnsi="Times New Roman" w:cs="Times New Roman"/>
          <w:b/>
          <w:bCs/>
          <w:sz w:val="32"/>
          <w:szCs w:val="32"/>
          <w:rPrChange w:id="0" w:author="Kärt Voor" w:date="2024-12-08T20:34:00Z">
            <w:rPr>
              <w:rFonts w:ascii="Times New Roman" w:eastAsia="Calibri" w:hAnsi="Times New Roman" w:cs="Times New Roman"/>
              <w:b/>
              <w:bCs/>
              <w:sz w:val="32"/>
              <w:szCs w:val="32"/>
              <w:highlight w:val="yellow"/>
            </w:rPr>
          </w:rPrChange>
        </w:rPr>
        <w:t>Tarbijakaitseseaduse</w:t>
      </w:r>
      <w:r w:rsidR="00652392" w:rsidRPr="004B17E3">
        <w:rPr>
          <w:rFonts w:ascii="Times New Roman" w:eastAsia="Calibri" w:hAnsi="Times New Roman" w:cs="Times New Roman"/>
          <w:b/>
          <w:bCs/>
          <w:sz w:val="32"/>
          <w:szCs w:val="32"/>
          <w:rPrChange w:id="1" w:author="Kärt Voor" w:date="2024-12-08T20:34:00Z">
            <w:rPr>
              <w:rFonts w:ascii="Times New Roman" w:eastAsia="Calibri" w:hAnsi="Times New Roman" w:cs="Times New Roman"/>
              <w:b/>
              <w:bCs/>
              <w:sz w:val="32"/>
              <w:szCs w:val="32"/>
              <w:highlight w:val="yellow"/>
            </w:rPr>
          </w:rPrChange>
        </w:rPr>
        <w:t xml:space="preserve"> § 4</w:t>
      </w:r>
      <w:r w:rsidR="00944579" w:rsidRPr="004B17E3">
        <w:rPr>
          <w:rFonts w:ascii="Times New Roman" w:eastAsia="Calibri" w:hAnsi="Times New Roman" w:cs="Times New Roman"/>
          <w:b/>
          <w:bCs/>
          <w:sz w:val="32"/>
          <w:szCs w:val="32"/>
          <w:rPrChange w:id="2" w:author="Kärt Voor" w:date="2024-12-08T20:34:00Z">
            <w:rPr>
              <w:rFonts w:ascii="Times New Roman" w:eastAsia="Calibri" w:hAnsi="Times New Roman" w:cs="Times New Roman"/>
              <w:b/>
              <w:bCs/>
              <w:sz w:val="32"/>
              <w:szCs w:val="32"/>
              <w:highlight w:val="yellow"/>
            </w:rPr>
          </w:rPrChange>
        </w:rPr>
        <w:t xml:space="preserve"> </w:t>
      </w:r>
      <w:r w:rsidRPr="004B17E3">
        <w:rPr>
          <w:rFonts w:ascii="Times New Roman" w:eastAsia="Calibri" w:hAnsi="Times New Roman" w:cs="Times New Roman"/>
          <w:b/>
          <w:bCs/>
          <w:sz w:val="32"/>
          <w:szCs w:val="32"/>
          <w:rPrChange w:id="3" w:author="Kärt Voor" w:date="2024-12-08T20:34:00Z">
            <w:rPr>
              <w:rFonts w:ascii="Times New Roman" w:eastAsia="Calibri" w:hAnsi="Times New Roman" w:cs="Times New Roman"/>
              <w:b/>
              <w:bCs/>
              <w:sz w:val="32"/>
              <w:szCs w:val="32"/>
              <w:highlight w:val="yellow"/>
            </w:rPr>
          </w:rPrChange>
        </w:rPr>
        <w:t>muutmise seadus</w:t>
      </w:r>
    </w:p>
    <w:p w14:paraId="3D7A5893" w14:textId="77777777" w:rsidR="00191DB0" w:rsidRDefault="00191DB0" w:rsidP="00F232AE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D68C740" w14:textId="6BE0A978" w:rsidR="00083B24" w:rsidRPr="00083B24" w:rsidRDefault="00083B24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1. </w:t>
      </w:r>
      <w:r w:rsidRPr="00083B24">
        <w:rPr>
          <w:rFonts w:ascii="Times New Roman" w:eastAsia="Calibri" w:hAnsi="Times New Roman" w:cs="Times New Roman"/>
          <w:sz w:val="24"/>
          <w:szCs w:val="24"/>
        </w:rPr>
        <w:t>Tarbijakaitseseaduse</w:t>
      </w:r>
      <w:del w:id="4" w:author="Kärt Voor" w:date="2024-12-08T20:43:00Z">
        <w:r w:rsidRPr="00083B24" w:rsidDel="00E85CA9">
          <w:rPr>
            <w:rFonts w:ascii="Times New Roman" w:eastAsia="Calibri" w:hAnsi="Times New Roman" w:cs="Times New Roman"/>
            <w:sz w:val="24"/>
            <w:szCs w:val="24"/>
          </w:rPr>
          <w:delText xml:space="preserve"> §-s 4 </w:delText>
        </w:r>
      </w:del>
      <w:ins w:id="5" w:author="Kärt Voor" w:date="2024-12-08T20:43:00Z">
        <w:r w:rsidR="00E85CA9">
          <w:rPr>
            <w:rFonts w:ascii="Times New Roman" w:eastAsia="Calibri" w:hAnsi="Times New Roman" w:cs="Times New Roman"/>
            <w:sz w:val="24"/>
            <w:szCs w:val="24"/>
          </w:rPr>
          <w:t xml:space="preserve">s </w:t>
        </w:r>
      </w:ins>
      <w:r w:rsidRPr="00083B24">
        <w:rPr>
          <w:rFonts w:ascii="Times New Roman" w:eastAsia="Calibri" w:hAnsi="Times New Roman" w:cs="Times New Roman"/>
          <w:sz w:val="24"/>
          <w:szCs w:val="24"/>
        </w:rPr>
        <w:t>tehakse järgmised muudatused:</w:t>
      </w:r>
    </w:p>
    <w:p w14:paraId="27B0A6A9" w14:textId="77777777" w:rsidR="00083B24" w:rsidRPr="00083B24" w:rsidRDefault="00083B24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F67504" w14:textId="3AD16777" w:rsidR="00083B24" w:rsidRPr="00083B24" w:rsidRDefault="00083B24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24">
        <w:rPr>
          <w:rFonts w:ascii="Times New Roman" w:eastAsia="Calibri" w:hAnsi="Times New Roman" w:cs="Times New Roman"/>
          <w:b/>
          <w:bCs/>
          <w:sz w:val="24"/>
          <w:szCs w:val="24"/>
        </w:rPr>
        <w:t>1)</w:t>
      </w:r>
      <w:r w:rsidRPr="00083B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ins w:id="6" w:author="Kärt Voor" w:date="2024-12-08T20:43:00Z">
        <w:r w:rsidR="00E85CA9">
          <w:rPr>
            <w:rFonts w:ascii="Times New Roman" w:eastAsia="Calibri" w:hAnsi="Times New Roman" w:cs="Times New Roman"/>
            <w:sz w:val="24"/>
            <w:szCs w:val="24"/>
          </w:rPr>
          <w:t xml:space="preserve">paragrahvi 4 </w:t>
        </w:r>
      </w:ins>
      <w:r w:rsidRPr="00083B24">
        <w:rPr>
          <w:rFonts w:ascii="Times New Roman" w:eastAsia="Calibri" w:hAnsi="Times New Roman" w:cs="Times New Roman"/>
          <w:sz w:val="24"/>
          <w:szCs w:val="24"/>
        </w:rPr>
        <w:t>lõi</w:t>
      </w:r>
      <w:r w:rsidR="00844C61">
        <w:rPr>
          <w:rFonts w:ascii="Times New Roman" w:eastAsia="Calibri" w:hAnsi="Times New Roman" w:cs="Times New Roman"/>
          <w:sz w:val="24"/>
          <w:szCs w:val="24"/>
        </w:rPr>
        <w:t>g</w:t>
      </w:r>
      <w:r w:rsidR="00AB3643">
        <w:rPr>
          <w:rFonts w:ascii="Times New Roman" w:eastAsia="Calibri" w:hAnsi="Times New Roman" w:cs="Times New Roman"/>
          <w:sz w:val="24"/>
          <w:szCs w:val="24"/>
        </w:rPr>
        <w:t>e</w:t>
      </w:r>
      <w:r w:rsidRPr="00083B24">
        <w:rPr>
          <w:rFonts w:ascii="Times New Roman" w:eastAsia="Calibri" w:hAnsi="Times New Roman" w:cs="Times New Roman"/>
          <w:sz w:val="24"/>
          <w:szCs w:val="24"/>
        </w:rPr>
        <w:t xml:space="preserve"> 4 muudetakse ja sõnastatakse järgmiselt:</w:t>
      </w:r>
    </w:p>
    <w:p w14:paraId="2337B938" w14:textId="675CFC2A" w:rsidR="00652392" w:rsidRDefault="00083B24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commentRangeStart w:id="7"/>
      <w:r w:rsidRPr="00083B24">
        <w:rPr>
          <w:rFonts w:ascii="Times New Roman" w:eastAsia="Calibri" w:hAnsi="Times New Roman" w:cs="Times New Roman"/>
          <w:sz w:val="24"/>
          <w:szCs w:val="24"/>
        </w:rPr>
        <w:t>„(4) Kauba müümise või teenuse osutamise eest kohese</w:t>
      </w:r>
      <w:del w:id="8" w:author="Merike Koppel JM" w:date="2024-11-29T09:07:00Z">
        <w:r w:rsidRPr="00083B24" w:rsidDel="003A68C3">
          <w:rPr>
            <w:rFonts w:ascii="Times New Roman" w:eastAsia="Calibri" w:hAnsi="Times New Roman" w:cs="Times New Roman"/>
            <w:sz w:val="24"/>
            <w:szCs w:val="24"/>
          </w:rPr>
          <w:delText>l</w:delText>
        </w:r>
      </w:del>
      <w:r w:rsidRPr="00083B24">
        <w:rPr>
          <w:rFonts w:ascii="Times New Roman" w:eastAsia="Calibri" w:hAnsi="Times New Roman" w:cs="Times New Roman"/>
          <w:sz w:val="24"/>
          <w:szCs w:val="24"/>
        </w:rPr>
        <w:t xml:space="preserve"> tasumise</w:t>
      </w:r>
      <w:ins w:id="9" w:author="Merike Koppel JM" w:date="2024-11-29T09:07:00Z">
        <w:r w:rsidR="003A68C3">
          <w:rPr>
            <w:rFonts w:ascii="Times New Roman" w:eastAsia="Calibri" w:hAnsi="Times New Roman" w:cs="Times New Roman"/>
            <w:sz w:val="24"/>
            <w:szCs w:val="24"/>
          </w:rPr>
          <w:t xml:space="preserve"> korra</w:t>
        </w:r>
      </w:ins>
      <w:r w:rsidRPr="00083B24">
        <w:rPr>
          <w:rFonts w:ascii="Times New Roman" w:eastAsia="Calibri" w:hAnsi="Times New Roman" w:cs="Times New Roman"/>
          <w:sz w:val="24"/>
          <w:szCs w:val="24"/>
        </w:rPr>
        <w:t xml:space="preserve">l kohustub kaupleja esitama tarbijale </w:t>
      </w:r>
      <w:ins w:id="10" w:author="Merike Koppel JM" w:date="2024-11-29T09:09:00Z">
        <w:r w:rsidR="003A68C3">
          <w:rPr>
            <w:rFonts w:ascii="Times New Roman" w:eastAsia="Calibri" w:hAnsi="Times New Roman" w:cs="Times New Roman"/>
            <w:sz w:val="24"/>
            <w:szCs w:val="24"/>
          </w:rPr>
          <w:t xml:space="preserve">viimase nõudmisel </w:t>
        </w:r>
      </w:ins>
      <w:r w:rsidRPr="00083B24">
        <w:rPr>
          <w:rFonts w:ascii="Times New Roman" w:eastAsia="Calibri" w:hAnsi="Times New Roman" w:cs="Times New Roman"/>
          <w:sz w:val="24"/>
          <w:szCs w:val="24"/>
        </w:rPr>
        <w:t xml:space="preserve">ostu </w:t>
      </w:r>
      <w:r w:rsidRPr="00DE65FC">
        <w:rPr>
          <w:rFonts w:ascii="Times New Roman" w:eastAsia="Calibri" w:hAnsi="Times New Roman" w:cs="Times New Roman"/>
          <w:sz w:val="24"/>
          <w:szCs w:val="24"/>
        </w:rPr>
        <w:t>tõendava paberdokumendi</w:t>
      </w:r>
      <w:del w:id="11" w:author="Merike Koppel JM" w:date="2024-11-29T09:09:00Z">
        <w:r w:rsidR="0035530B" w:rsidRPr="00DE65FC" w:rsidDel="003A68C3">
          <w:rPr>
            <w:rFonts w:ascii="Times New Roman" w:eastAsia="Calibri" w:hAnsi="Times New Roman" w:cs="Times New Roman"/>
            <w:sz w:val="24"/>
            <w:szCs w:val="24"/>
          </w:rPr>
          <w:delText xml:space="preserve"> tarbija nõudmisel</w:delText>
        </w:r>
      </w:del>
      <w:r w:rsidR="00DE1719">
        <w:rPr>
          <w:rFonts w:ascii="Times New Roman" w:eastAsia="Calibri" w:hAnsi="Times New Roman" w:cs="Times New Roman"/>
          <w:sz w:val="24"/>
          <w:szCs w:val="24"/>
        </w:rPr>
        <w:t>.</w:t>
      </w:r>
      <w:r w:rsidR="0035530B" w:rsidRPr="00DE65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2392">
        <w:rPr>
          <w:rFonts w:ascii="Times New Roman" w:eastAsia="Calibri" w:hAnsi="Times New Roman" w:cs="Times New Roman"/>
          <w:sz w:val="24"/>
          <w:szCs w:val="24"/>
        </w:rPr>
        <w:t>O</w:t>
      </w:r>
      <w:r w:rsidR="00652392" w:rsidRPr="00652392">
        <w:rPr>
          <w:rFonts w:ascii="Times New Roman" w:eastAsia="Calibri" w:hAnsi="Times New Roman" w:cs="Times New Roman"/>
          <w:sz w:val="24"/>
          <w:szCs w:val="24"/>
        </w:rPr>
        <w:t>stu tõendav paberdokumen</w:t>
      </w:r>
      <w:r w:rsidR="00652392">
        <w:rPr>
          <w:rFonts w:ascii="Times New Roman" w:eastAsia="Calibri" w:hAnsi="Times New Roman" w:cs="Times New Roman"/>
          <w:sz w:val="24"/>
          <w:szCs w:val="24"/>
        </w:rPr>
        <w:t>t</w:t>
      </w:r>
      <w:r w:rsidR="00652392" w:rsidRPr="00652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2392">
        <w:rPr>
          <w:rFonts w:ascii="Times New Roman" w:eastAsia="Calibri" w:hAnsi="Times New Roman" w:cs="Times New Roman"/>
          <w:sz w:val="24"/>
          <w:szCs w:val="24"/>
        </w:rPr>
        <w:t>esitatakse ka</w:t>
      </w:r>
      <w:r w:rsidR="00FD0F26">
        <w:rPr>
          <w:rFonts w:ascii="Times New Roman" w:eastAsia="Calibri" w:hAnsi="Times New Roman" w:cs="Times New Roman"/>
          <w:sz w:val="24"/>
          <w:szCs w:val="24"/>
        </w:rPr>
        <w:t xml:space="preserve"> juhul</w:t>
      </w:r>
      <w:r w:rsidRPr="00DE65FC">
        <w:rPr>
          <w:rFonts w:ascii="Times New Roman" w:eastAsia="Calibri" w:hAnsi="Times New Roman" w:cs="Times New Roman"/>
          <w:sz w:val="24"/>
          <w:szCs w:val="24"/>
        </w:rPr>
        <w:t xml:space="preserve">, kui tarbija sooritab ostu </w:t>
      </w:r>
      <w:r w:rsidR="00E91901">
        <w:rPr>
          <w:rFonts w:ascii="Times New Roman" w:eastAsia="Calibri" w:hAnsi="Times New Roman" w:cs="Times New Roman"/>
          <w:sz w:val="24"/>
          <w:szCs w:val="24"/>
        </w:rPr>
        <w:t xml:space="preserve">sularahas </w:t>
      </w:r>
      <w:del w:id="12" w:author="Merike Koppel JM" w:date="2024-11-29T08:47:00Z">
        <w:r w:rsidR="00E91901" w:rsidDel="00A430A4">
          <w:rPr>
            <w:rFonts w:ascii="Times New Roman" w:eastAsia="Calibri" w:hAnsi="Times New Roman" w:cs="Times New Roman"/>
            <w:sz w:val="24"/>
            <w:szCs w:val="24"/>
          </w:rPr>
          <w:delText>j</w:delText>
        </w:r>
      </w:del>
      <w:ins w:id="13" w:author="Merike Koppel JM" w:date="2024-11-29T08:47:00Z">
        <w:r w:rsidR="00A430A4">
          <w:rPr>
            <w:rFonts w:ascii="Times New Roman" w:eastAsia="Calibri" w:hAnsi="Times New Roman" w:cs="Times New Roman"/>
            <w:sz w:val="24"/>
            <w:szCs w:val="24"/>
          </w:rPr>
          <w:t>eg</w:t>
        </w:r>
      </w:ins>
      <w:r w:rsidR="00E91901">
        <w:rPr>
          <w:rFonts w:ascii="Times New Roman" w:eastAsia="Calibri" w:hAnsi="Times New Roman" w:cs="Times New Roman"/>
          <w:sz w:val="24"/>
          <w:szCs w:val="24"/>
        </w:rPr>
        <w:t>a</w:t>
      </w:r>
      <w:ins w:id="14" w:author="Merike Koppel JM" w:date="2024-11-29T08:47:00Z">
        <w:r w:rsidR="00A430A4">
          <w:rPr>
            <w:rFonts w:ascii="Times New Roman" w:eastAsia="Calibri" w:hAnsi="Times New Roman" w:cs="Times New Roman"/>
            <w:sz w:val="24"/>
            <w:szCs w:val="24"/>
          </w:rPr>
          <w:t xml:space="preserve"> kasuta</w:t>
        </w:r>
      </w:ins>
      <w:r w:rsidR="00E919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033">
        <w:rPr>
          <w:rFonts w:ascii="Times New Roman" w:eastAsia="Calibri" w:hAnsi="Times New Roman" w:cs="Times New Roman"/>
          <w:sz w:val="24"/>
          <w:szCs w:val="24"/>
        </w:rPr>
        <w:t>kliendikaarti</w:t>
      </w:r>
      <w:del w:id="15" w:author="Merike Koppel JM" w:date="2024-11-29T08:48:00Z">
        <w:r w:rsidR="00880033" w:rsidDel="00A430A4">
          <w:rPr>
            <w:rFonts w:ascii="Times New Roman" w:eastAsia="Calibri" w:hAnsi="Times New Roman" w:cs="Times New Roman"/>
            <w:sz w:val="24"/>
            <w:szCs w:val="24"/>
          </w:rPr>
          <w:delText xml:space="preserve"> ei kasuta</w:delText>
        </w:r>
      </w:del>
      <w:r w:rsidR="00CE7E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426F">
        <w:rPr>
          <w:rFonts w:ascii="Times New Roman" w:eastAsia="Calibri" w:hAnsi="Times New Roman" w:cs="Times New Roman"/>
          <w:sz w:val="24"/>
          <w:szCs w:val="24"/>
        </w:rPr>
        <w:t xml:space="preserve">või </w:t>
      </w:r>
      <w:r w:rsidRPr="00083B24">
        <w:rPr>
          <w:rFonts w:ascii="Times New Roman" w:eastAsia="Calibri" w:hAnsi="Times New Roman" w:cs="Times New Roman"/>
          <w:sz w:val="24"/>
          <w:szCs w:val="24"/>
        </w:rPr>
        <w:t xml:space="preserve">kasutab kliendikaarti, mis ei võimalda tarbija ostuajalugu </w:t>
      </w:r>
      <w:r w:rsidR="00F738A6">
        <w:rPr>
          <w:rFonts w:ascii="Times New Roman" w:eastAsia="Calibri" w:hAnsi="Times New Roman" w:cs="Times New Roman"/>
          <w:sz w:val="24"/>
          <w:szCs w:val="24"/>
        </w:rPr>
        <w:t xml:space="preserve">säilitada perioodil, millal kaupleja vastutab </w:t>
      </w:r>
      <w:commentRangeStart w:id="16"/>
      <w:r w:rsidR="00F738A6">
        <w:rPr>
          <w:rFonts w:ascii="Times New Roman" w:eastAsia="Calibri" w:hAnsi="Times New Roman" w:cs="Times New Roman"/>
          <w:sz w:val="24"/>
          <w:szCs w:val="24"/>
        </w:rPr>
        <w:t>asja</w:t>
      </w:r>
      <w:commentRangeEnd w:id="16"/>
      <w:r w:rsidR="00BC4B1D">
        <w:rPr>
          <w:rStyle w:val="Kommentaariviide"/>
        </w:rPr>
        <w:commentReference w:id="16"/>
      </w:r>
      <w:r w:rsidR="00F738A6">
        <w:rPr>
          <w:rFonts w:ascii="Times New Roman" w:eastAsia="Calibri" w:hAnsi="Times New Roman" w:cs="Times New Roman"/>
          <w:sz w:val="24"/>
          <w:szCs w:val="24"/>
        </w:rPr>
        <w:t xml:space="preserve"> lepingutingimustele mittevastavuse eest või asja vastavuse eest müügigarantiis ettenähtud tingimustel</w:t>
      </w:r>
      <w:r w:rsidR="00F30761">
        <w:rPr>
          <w:rFonts w:ascii="Times New Roman" w:eastAsia="Calibri" w:hAnsi="Times New Roman" w:cs="Times New Roman"/>
          <w:sz w:val="24"/>
          <w:szCs w:val="24"/>
        </w:rPr>
        <w:t>e</w:t>
      </w:r>
      <w:r w:rsidR="00F738A6">
        <w:rPr>
          <w:rFonts w:ascii="Times New Roman" w:eastAsia="Calibri" w:hAnsi="Times New Roman" w:cs="Times New Roman"/>
          <w:sz w:val="24"/>
          <w:szCs w:val="24"/>
        </w:rPr>
        <w:t>.</w:t>
      </w:r>
      <w:commentRangeStart w:id="17"/>
      <w:ins w:id="18" w:author="Kärt Voor" w:date="2024-12-08T20:35:00Z">
        <w:r w:rsidR="004B17E3">
          <w:rPr>
            <w:rFonts w:ascii="Times New Roman" w:eastAsia="Calibri" w:hAnsi="Times New Roman" w:cs="Times New Roman"/>
            <w:sz w:val="24"/>
            <w:szCs w:val="24"/>
          </w:rPr>
          <w:t>“</w:t>
        </w:r>
      </w:ins>
      <w:commentRangeEnd w:id="17"/>
      <w:ins w:id="19" w:author="Kärt Voor" w:date="2024-12-08T20:36:00Z">
        <w:r w:rsidR="004B17E3">
          <w:rPr>
            <w:rStyle w:val="Kommentaariviide"/>
          </w:rPr>
          <w:commentReference w:id="17"/>
        </w:r>
      </w:ins>
      <w:ins w:id="20" w:author="Kärt Voor" w:date="2024-12-08T20:35:00Z">
        <w:r w:rsidR="004B17E3">
          <w:rPr>
            <w:rFonts w:ascii="Times New Roman" w:eastAsia="Calibri" w:hAnsi="Times New Roman" w:cs="Times New Roman"/>
            <w:sz w:val="24"/>
            <w:szCs w:val="24"/>
          </w:rPr>
          <w:t>;</w:t>
        </w:r>
      </w:ins>
      <w:r w:rsidR="00F738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commentRangeEnd w:id="7"/>
      <w:r w:rsidR="0091437A">
        <w:rPr>
          <w:rStyle w:val="Kommentaariviide"/>
        </w:rPr>
        <w:commentReference w:id="7"/>
      </w:r>
    </w:p>
    <w:p w14:paraId="48A96898" w14:textId="77777777" w:rsidR="00652392" w:rsidRDefault="00652392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9B098F" w14:textId="642C6671" w:rsidR="008443A2" w:rsidRPr="008443A2" w:rsidRDefault="008443A2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29FA">
        <w:rPr>
          <w:rFonts w:ascii="Times New Roman" w:eastAsia="Calibri" w:hAnsi="Times New Roman" w:cs="Times New Roman"/>
          <w:b/>
          <w:bCs/>
          <w:sz w:val="24"/>
          <w:szCs w:val="24"/>
        </w:rPr>
        <w:t>2)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paragrahvi </w:t>
      </w:r>
      <w:ins w:id="21" w:author="Kärt Voor" w:date="2024-12-08T20:43:00Z">
        <w:r w:rsidR="00E85CA9">
          <w:rPr>
            <w:rFonts w:ascii="Times New Roman" w:eastAsia="Calibri" w:hAnsi="Times New Roman" w:cs="Times New Roman"/>
            <w:sz w:val="24"/>
            <w:szCs w:val="24"/>
          </w:rPr>
          <w:t xml:space="preserve">4 </w:t>
        </w:r>
      </w:ins>
      <w:r>
        <w:rPr>
          <w:rFonts w:ascii="Times New Roman" w:eastAsia="Calibri" w:hAnsi="Times New Roman" w:cs="Times New Roman"/>
          <w:sz w:val="24"/>
          <w:szCs w:val="24"/>
        </w:rPr>
        <w:t>täiendatakse lõikega 4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1B464610" w14:textId="404A5840" w:rsidR="00083B24" w:rsidRDefault="004B17E3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commentRangeStart w:id="22"/>
      <w:ins w:id="23" w:author="Kärt Voor" w:date="2024-12-08T20:36:00Z">
        <w:r>
          <w:rPr>
            <w:rFonts w:ascii="Times New Roman" w:eastAsia="Calibri" w:hAnsi="Times New Roman" w:cs="Times New Roman"/>
            <w:sz w:val="24"/>
            <w:szCs w:val="24"/>
          </w:rPr>
          <w:t>„</w:t>
        </w:r>
        <w:commentRangeEnd w:id="22"/>
        <w:r>
          <w:rPr>
            <w:rStyle w:val="Kommentaariviide"/>
          </w:rPr>
          <w:commentReference w:id="22"/>
        </w:r>
      </w:ins>
      <w:r w:rsidR="008443A2">
        <w:rPr>
          <w:rFonts w:ascii="Times New Roman" w:eastAsia="Calibri" w:hAnsi="Times New Roman" w:cs="Times New Roman"/>
          <w:sz w:val="24"/>
          <w:szCs w:val="24"/>
        </w:rPr>
        <w:t>(4</w:t>
      </w:r>
      <w:r w:rsidR="008443A2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8443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ins w:id="24" w:author="Kärt Voor" w:date="2024-12-08T20:47:00Z">
        <w:r w:rsidR="00D1087B">
          <w:rPr>
            <w:rFonts w:ascii="Times New Roman" w:eastAsia="Calibri" w:hAnsi="Times New Roman" w:cs="Times New Roman"/>
            <w:sz w:val="24"/>
            <w:szCs w:val="24"/>
          </w:rPr>
          <w:t>Käesoleva paragrahvi l</w:t>
        </w:r>
      </w:ins>
      <w:ins w:id="25" w:author="Kärt Voor" w:date="2024-12-08T20:48:00Z">
        <w:r w:rsidR="00D1087B">
          <w:rPr>
            <w:rFonts w:ascii="Times New Roman" w:eastAsia="Calibri" w:hAnsi="Times New Roman" w:cs="Times New Roman"/>
            <w:sz w:val="24"/>
            <w:szCs w:val="24"/>
          </w:rPr>
          <w:t>õikes 4 nimetatud o</w:t>
        </w:r>
      </w:ins>
      <w:del w:id="26" w:author="Kärt Voor" w:date="2024-12-08T20:48:00Z">
        <w:r w:rsidR="009D0967" w:rsidDel="00D1087B">
          <w:rPr>
            <w:rFonts w:ascii="Times New Roman" w:eastAsia="Calibri" w:hAnsi="Times New Roman" w:cs="Times New Roman"/>
            <w:sz w:val="24"/>
            <w:szCs w:val="24"/>
          </w:rPr>
          <w:delText>O</w:delText>
        </w:r>
      </w:del>
      <w:r w:rsidR="006F2EE9">
        <w:rPr>
          <w:rFonts w:ascii="Times New Roman" w:eastAsia="Calibri" w:hAnsi="Times New Roman" w:cs="Times New Roman"/>
          <w:sz w:val="24"/>
          <w:szCs w:val="24"/>
        </w:rPr>
        <w:t>stu tõendav</w:t>
      </w:r>
      <w:del w:id="27" w:author="Merike Koppel JM" w:date="2024-11-29T09:25:00Z">
        <w:r w:rsidR="006F2EE9" w:rsidDel="001C762F">
          <w:rPr>
            <w:rFonts w:ascii="Times New Roman" w:eastAsia="Calibri" w:hAnsi="Times New Roman" w:cs="Times New Roman"/>
            <w:sz w:val="24"/>
            <w:szCs w:val="24"/>
          </w:rPr>
          <w:delText>as</w:delText>
        </w:r>
      </w:del>
      <w:r w:rsidR="006F2E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ins w:id="28" w:author="Kärt Voor" w:date="2024-12-08T20:49:00Z">
        <w:r w:rsidR="00D1087B">
          <w:rPr>
            <w:rFonts w:ascii="Times New Roman" w:eastAsia="Calibri" w:hAnsi="Times New Roman" w:cs="Times New Roman"/>
            <w:sz w:val="24"/>
            <w:szCs w:val="24"/>
          </w:rPr>
          <w:t>paber</w:t>
        </w:r>
      </w:ins>
      <w:commentRangeStart w:id="29"/>
      <w:r w:rsidR="006F2EE9">
        <w:rPr>
          <w:rFonts w:ascii="Times New Roman" w:eastAsia="Calibri" w:hAnsi="Times New Roman" w:cs="Times New Roman"/>
          <w:sz w:val="24"/>
          <w:szCs w:val="24"/>
        </w:rPr>
        <w:t>dokumen</w:t>
      </w:r>
      <w:ins w:id="30" w:author="Merike Koppel JM" w:date="2024-12-02T09:09:00Z">
        <w:r w:rsidR="004E6AC3">
          <w:rPr>
            <w:rFonts w:ascii="Times New Roman" w:eastAsia="Calibri" w:hAnsi="Times New Roman" w:cs="Times New Roman"/>
            <w:sz w:val="24"/>
            <w:szCs w:val="24"/>
          </w:rPr>
          <w:t>t</w:t>
        </w:r>
      </w:ins>
      <w:del w:id="31" w:author="Merike Koppel JM" w:date="2024-11-29T09:25:00Z">
        <w:r w:rsidR="006F2EE9" w:rsidDel="001C762F">
          <w:rPr>
            <w:rFonts w:ascii="Times New Roman" w:eastAsia="Calibri" w:hAnsi="Times New Roman" w:cs="Times New Roman"/>
            <w:sz w:val="24"/>
            <w:szCs w:val="24"/>
          </w:rPr>
          <w:delText>dis</w:delText>
        </w:r>
      </w:del>
      <w:r w:rsidR="004E11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commentRangeEnd w:id="29"/>
      <w:r w:rsidR="00D1087B">
        <w:rPr>
          <w:rStyle w:val="Kommentaariviide"/>
        </w:rPr>
        <w:commentReference w:id="29"/>
      </w:r>
      <w:r w:rsidR="00844C61">
        <w:rPr>
          <w:rFonts w:ascii="Times New Roman" w:eastAsia="Calibri" w:hAnsi="Times New Roman" w:cs="Times New Roman"/>
          <w:sz w:val="24"/>
          <w:szCs w:val="24"/>
        </w:rPr>
        <w:t>sisald</w:t>
      </w:r>
      <w:ins w:id="32" w:author="Merike Koppel JM" w:date="2024-11-29T09:25:00Z">
        <w:r w:rsidR="001C762F">
          <w:rPr>
            <w:rFonts w:ascii="Times New Roman" w:eastAsia="Calibri" w:hAnsi="Times New Roman" w:cs="Times New Roman"/>
            <w:sz w:val="24"/>
            <w:szCs w:val="24"/>
          </w:rPr>
          <w:t>a</w:t>
        </w:r>
      </w:ins>
      <w:del w:id="33" w:author="Merike Koppel JM" w:date="2024-11-29T09:25:00Z">
        <w:r w:rsidR="00A07D1E" w:rsidDel="001C762F">
          <w:rPr>
            <w:rFonts w:ascii="Times New Roman" w:eastAsia="Calibri" w:hAnsi="Times New Roman" w:cs="Times New Roman"/>
            <w:sz w:val="24"/>
            <w:szCs w:val="24"/>
          </w:rPr>
          <w:delText>u</w:delText>
        </w:r>
      </w:del>
      <w:r w:rsidR="00A07D1E">
        <w:rPr>
          <w:rFonts w:ascii="Times New Roman" w:eastAsia="Calibri" w:hAnsi="Times New Roman" w:cs="Times New Roman"/>
          <w:sz w:val="24"/>
          <w:szCs w:val="24"/>
        </w:rPr>
        <w:t>b</w:t>
      </w:r>
      <w:r w:rsidR="00CE7E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commentRangeStart w:id="34"/>
      <w:commentRangeStart w:id="35"/>
      <w:r w:rsidR="006F2EE9">
        <w:rPr>
          <w:rFonts w:ascii="Times New Roman" w:eastAsia="Calibri" w:hAnsi="Times New Roman" w:cs="Times New Roman"/>
          <w:sz w:val="24"/>
          <w:szCs w:val="24"/>
        </w:rPr>
        <w:t>vähemalt</w:t>
      </w:r>
      <w:commentRangeEnd w:id="34"/>
      <w:r w:rsidR="00F7060E">
        <w:rPr>
          <w:rStyle w:val="Kommentaariviide"/>
        </w:rPr>
        <w:commentReference w:id="34"/>
      </w:r>
      <w:ins w:id="36" w:author="Merike Koppel JM" w:date="2024-11-29T09:25:00Z">
        <w:r w:rsidR="001C762F">
          <w:rPr>
            <w:rFonts w:ascii="Times New Roman" w:eastAsia="Calibri" w:hAnsi="Times New Roman" w:cs="Times New Roman"/>
            <w:sz w:val="24"/>
            <w:szCs w:val="24"/>
          </w:rPr>
          <w:t xml:space="preserve"> järgmisi andmeid</w:t>
        </w:r>
      </w:ins>
      <w:commentRangeEnd w:id="35"/>
      <w:ins w:id="37" w:author="Merike Koppel JM" w:date="2024-11-29T09:26:00Z">
        <w:r w:rsidR="001C762F">
          <w:rPr>
            <w:rStyle w:val="Kommentaariviide"/>
          </w:rPr>
          <w:commentReference w:id="35"/>
        </w:r>
      </w:ins>
      <w:r w:rsidR="006F2EE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81557D7" w14:textId="5C41C2AB" w:rsidR="006F2EE9" w:rsidRDefault="006F2EE9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083B24">
        <w:rPr>
          <w:rFonts w:ascii="Times New Roman" w:eastAsia="Calibri" w:hAnsi="Times New Roman" w:cs="Times New Roman"/>
          <w:sz w:val="24"/>
          <w:szCs w:val="24"/>
        </w:rPr>
        <w:t>kaupleja nimi või ärinimi ja tegevuskoha aadress;</w:t>
      </w:r>
    </w:p>
    <w:p w14:paraId="25DD3F73" w14:textId="1D435743" w:rsidR="006F2EE9" w:rsidRDefault="006F2EE9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083B24">
        <w:rPr>
          <w:rFonts w:ascii="Times New Roman" w:eastAsia="Calibri" w:hAnsi="Times New Roman" w:cs="Times New Roman"/>
          <w:sz w:val="24"/>
          <w:szCs w:val="24"/>
        </w:rPr>
        <w:t>kauba müügi või teenuse osutamise kuupäev;</w:t>
      </w:r>
    </w:p>
    <w:p w14:paraId="06B75B3A" w14:textId="645974D4" w:rsidR="006F2EE9" w:rsidRDefault="006F2EE9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083B24">
        <w:rPr>
          <w:rFonts w:ascii="Times New Roman" w:eastAsia="Calibri" w:hAnsi="Times New Roman" w:cs="Times New Roman"/>
          <w:sz w:val="24"/>
          <w:szCs w:val="24"/>
        </w:rPr>
        <w:t>iga kauba või teenuse nimetus ja hind ning tasutud summa.</w:t>
      </w:r>
      <w:r w:rsidR="00844C61">
        <w:rPr>
          <w:rFonts w:ascii="Times New Roman" w:eastAsia="Calibri" w:hAnsi="Times New Roman" w:cs="Times New Roman"/>
          <w:sz w:val="24"/>
          <w:szCs w:val="24"/>
        </w:rPr>
        <w:t>“;</w:t>
      </w:r>
    </w:p>
    <w:p w14:paraId="49F0B1C0" w14:textId="77777777" w:rsidR="00844C61" w:rsidRDefault="00844C61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876454" w14:textId="00DA7372" w:rsidR="001F3840" w:rsidRDefault="00F727DD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844C61" w:rsidRPr="000D0B1B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844C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ins w:id="38" w:author="Kärt Voor" w:date="2024-12-08T20:43:00Z">
        <w:r w:rsidR="00E85CA9">
          <w:rPr>
            <w:rFonts w:ascii="Times New Roman" w:eastAsia="Calibri" w:hAnsi="Times New Roman" w:cs="Times New Roman"/>
            <w:sz w:val="24"/>
            <w:szCs w:val="24"/>
          </w:rPr>
          <w:t xml:space="preserve">paragrahvi 4 </w:t>
        </w:r>
      </w:ins>
      <w:r w:rsidR="00844C61">
        <w:rPr>
          <w:rFonts w:ascii="Times New Roman" w:eastAsia="Calibri" w:hAnsi="Times New Roman" w:cs="Times New Roman"/>
          <w:sz w:val="24"/>
          <w:szCs w:val="24"/>
        </w:rPr>
        <w:t>lõige 5 tunnistatakse kehtetuks;</w:t>
      </w:r>
    </w:p>
    <w:p w14:paraId="0D04AE28" w14:textId="77777777" w:rsidR="00844C61" w:rsidRDefault="00844C61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13A448" w14:textId="053B409B" w:rsidR="00844C61" w:rsidRPr="00844C61" w:rsidRDefault="00F727DD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844C61" w:rsidRPr="000D0B1B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844C61">
        <w:rPr>
          <w:rFonts w:ascii="Times New Roman" w:eastAsia="Calibri" w:hAnsi="Times New Roman" w:cs="Times New Roman"/>
          <w:sz w:val="24"/>
          <w:szCs w:val="24"/>
        </w:rPr>
        <w:t xml:space="preserve"> paragrahvi</w:t>
      </w:r>
      <w:ins w:id="39" w:author="Kärt Voor" w:date="2024-12-08T20:43:00Z">
        <w:r w:rsidR="00E85CA9">
          <w:rPr>
            <w:rFonts w:ascii="Times New Roman" w:eastAsia="Calibri" w:hAnsi="Times New Roman" w:cs="Times New Roman"/>
            <w:sz w:val="24"/>
            <w:szCs w:val="24"/>
          </w:rPr>
          <w:t xml:space="preserve"> 4</w:t>
        </w:r>
      </w:ins>
      <w:r w:rsidR="00844C61">
        <w:rPr>
          <w:rFonts w:ascii="Times New Roman" w:eastAsia="Calibri" w:hAnsi="Times New Roman" w:cs="Times New Roman"/>
          <w:sz w:val="24"/>
          <w:szCs w:val="24"/>
        </w:rPr>
        <w:t xml:space="preserve"> täiendatakse lõikega 5</w:t>
      </w:r>
      <w:r w:rsidR="00844C61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844C61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786E39B0" w14:textId="60C03A8B" w:rsidR="00083B24" w:rsidRPr="00083B24" w:rsidRDefault="0076516E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083B24" w:rsidRPr="00083B24">
        <w:rPr>
          <w:rFonts w:ascii="Times New Roman" w:eastAsia="Calibri" w:hAnsi="Times New Roman" w:cs="Times New Roman"/>
          <w:sz w:val="24"/>
          <w:szCs w:val="24"/>
        </w:rPr>
        <w:t>(5</w:t>
      </w:r>
      <w:r w:rsidR="000D0B1B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083B24" w:rsidRPr="00083B2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ins w:id="40" w:author="Kärt Voor" w:date="2024-12-08T20:49:00Z">
        <w:r w:rsidR="00D1087B">
          <w:rPr>
            <w:rFonts w:ascii="Times New Roman" w:eastAsia="Calibri" w:hAnsi="Times New Roman" w:cs="Times New Roman"/>
            <w:sz w:val="24"/>
            <w:szCs w:val="24"/>
          </w:rPr>
          <w:t>Käesoleva paragrahvi lõikes 4 sätestatud o</w:t>
        </w:r>
      </w:ins>
      <w:del w:id="41" w:author="Kärt Voor" w:date="2024-12-08T20:49:00Z">
        <w:r w:rsidR="009D0967" w:rsidDel="00D1087B">
          <w:rPr>
            <w:rFonts w:ascii="Times New Roman" w:eastAsia="Calibri" w:hAnsi="Times New Roman" w:cs="Times New Roman"/>
            <w:sz w:val="24"/>
            <w:szCs w:val="24"/>
          </w:rPr>
          <w:delText>O</w:delText>
        </w:r>
      </w:del>
      <w:r w:rsidR="00674263">
        <w:rPr>
          <w:rFonts w:ascii="Times New Roman" w:eastAsia="Calibri" w:hAnsi="Times New Roman" w:cs="Times New Roman"/>
          <w:sz w:val="24"/>
          <w:szCs w:val="24"/>
        </w:rPr>
        <w:t xml:space="preserve">stu tõendava paberdokumendi esitamise </w:t>
      </w:r>
      <w:r w:rsidR="00083B24" w:rsidRPr="00083B24">
        <w:rPr>
          <w:rFonts w:ascii="Times New Roman" w:eastAsia="Calibri" w:hAnsi="Times New Roman" w:cs="Times New Roman"/>
          <w:sz w:val="24"/>
          <w:szCs w:val="24"/>
        </w:rPr>
        <w:t xml:space="preserve">kohustust ei kohaldata, kui tarbija on andnud </w:t>
      </w:r>
      <w:r w:rsidR="00D2780C">
        <w:rPr>
          <w:rFonts w:ascii="Times New Roman" w:eastAsia="Calibri" w:hAnsi="Times New Roman" w:cs="Times New Roman"/>
          <w:sz w:val="24"/>
          <w:szCs w:val="24"/>
        </w:rPr>
        <w:t xml:space="preserve">sõnaselge </w:t>
      </w:r>
      <w:r w:rsidR="00083B24" w:rsidRPr="00083B24">
        <w:rPr>
          <w:rFonts w:ascii="Times New Roman" w:eastAsia="Calibri" w:hAnsi="Times New Roman" w:cs="Times New Roman"/>
          <w:sz w:val="24"/>
          <w:szCs w:val="24"/>
        </w:rPr>
        <w:t xml:space="preserve">nõusoleku ostu tõendava dokumendi </w:t>
      </w:r>
      <w:r w:rsidR="002A47FE">
        <w:rPr>
          <w:rFonts w:ascii="Times New Roman" w:eastAsia="Calibri" w:hAnsi="Times New Roman" w:cs="Times New Roman"/>
          <w:sz w:val="24"/>
          <w:szCs w:val="24"/>
        </w:rPr>
        <w:t xml:space="preserve">edastamiseks </w:t>
      </w:r>
      <w:r w:rsidR="00A07D1E">
        <w:rPr>
          <w:rFonts w:ascii="Times New Roman" w:eastAsia="Calibri" w:hAnsi="Times New Roman" w:cs="Times New Roman"/>
          <w:sz w:val="24"/>
          <w:szCs w:val="24"/>
        </w:rPr>
        <w:t>o</w:t>
      </w:r>
      <w:r w:rsidR="002A47FE">
        <w:rPr>
          <w:rFonts w:ascii="Times New Roman" w:eastAsia="Calibri" w:hAnsi="Times New Roman" w:cs="Times New Roman"/>
          <w:sz w:val="24"/>
          <w:szCs w:val="24"/>
        </w:rPr>
        <w:t>ma e-posti aadressile või</w:t>
      </w:r>
      <w:r w:rsidR="002512C6">
        <w:rPr>
          <w:rFonts w:ascii="Times New Roman" w:eastAsia="Calibri" w:hAnsi="Times New Roman" w:cs="Times New Roman"/>
          <w:sz w:val="24"/>
          <w:szCs w:val="24"/>
        </w:rPr>
        <w:t xml:space="preserve"> sisselogimist ja isikutuvastust võimaldavasse elektroonilisse </w:t>
      </w:r>
      <w:del w:id="42" w:author="Merike Koppel JM" w:date="2024-11-29T08:49:00Z">
        <w:r w:rsidR="002A47FE" w:rsidDel="00A430A4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r w:rsidR="002A47FE">
        <w:rPr>
          <w:rFonts w:ascii="Times New Roman" w:eastAsia="Calibri" w:hAnsi="Times New Roman" w:cs="Times New Roman"/>
          <w:sz w:val="24"/>
          <w:szCs w:val="24"/>
        </w:rPr>
        <w:t>klienditeeninduskeskkonda või internetipanka</w:t>
      </w:r>
      <w:r w:rsidR="00FD426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“;</w:t>
      </w:r>
      <w:r w:rsidR="00FD426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7A8003D" w14:textId="77777777" w:rsidR="00083B24" w:rsidRPr="00083B24" w:rsidRDefault="00083B24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D60FE5" w14:textId="4279046F" w:rsidR="00083B24" w:rsidRDefault="00F727DD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76516E" w:rsidRPr="0076516E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7651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ins w:id="43" w:author="Kärt Voor" w:date="2024-12-08T20:43:00Z">
        <w:r w:rsidR="00E85CA9">
          <w:rPr>
            <w:rFonts w:ascii="Times New Roman" w:eastAsia="Calibri" w:hAnsi="Times New Roman" w:cs="Times New Roman"/>
            <w:sz w:val="24"/>
            <w:szCs w:val="24"/>
          </w:rPr>
          <w:t xml:space="preserve">paragrahvi 4 </w:t>
        </w:r>
      </w:ins>
      <w:r w:rsidR="0076516E">
        <w:rPr>
          <w:rFonts w:ascii="Times New Roman" w:eastAsia="Calibri" w:hAnsi="Times New Roman" w:cs="Times New Roman"/>
          <w:sz w:val="24"/>
          <w:szCs w:val="24"/>
        </w:rPr>
        <w:t xml:space="preserve">lõike 6 </w:t>
      </w:r>
      <w:r w:rsidR="003106E3">
        <w:rPr>
          <w:rFonts w:ascii="Times New Roman" w:eastAsia="Calibri" w:hAnsi="Times New Roman" w:cs="Times New Roman"/>
          <w:sz w:val="24"/>
          <w:szCs w:val="24"/>
        </w:rPr>
        <w:t>neljas</w:t>
      </w:r>
      <w:r w:rsidR="0076516E">
        <w:rPr>
          <w:rFonts w:ascii="Times New Roman" w:eastAsia="Calibri" w:hAnsi="Times New Roman" w:cs="Times New Roman"/>
          <w:sz w:val="24"/>
          <w:szCs w:val="24"/>
        </w:rPr>
        <w:t xml:space="preserve"> lause </w:t>
      </w:r>
      <w:r w:rsidR="004F0574">
        <w:rPr>
          <w:rFonts w:ascii="Times New Roman" w:eastAsia="Calibri" w:hAnsi="Times New Roman" w:cs="Times New Roman"/>
          <w:sz w:val="24"/>
          <w:szCs w:val="24"/>
        </w:rPr>
        <w:t>tunnistatakse kehtetuks</w:t>
      </w:r>
      <w:r w:rsidR="0017408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5230628" w14:textId="77777777" w:rsidR="004F0574" w:rsidRPr="00083B24" w:rsidRDefault="004F0574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34B7BF" w14:textId="65FD5EC1" w:rsidR="004F0574" w:rsidRPr="004F0574" w:rsidRDefault="00F727DD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4F0574" w:rsidRPr="004F0574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4F0574">
        <w:rPr>
          <w:rFonts w:ascii="Times New Roman" w:eastAsia="Calibri" w:hAnsi="Times New Roman" w:cs="Times New Roman"/>
          <w:sz w:val="24"/>
          <w:szCs w:val="24"/>
        </w:rPr>
        <w:t xml:space="preserve"> paragrahvi </w:t>
      </w:r>
      <w:ins w:id="44" w:author="Kärt Voor" w:date="2024-12-08T20:43:00Z">
        <w:r w:rsidR="00E85CA9">
          <w:rPr>
            <w:rFonts w:ascii="Times New Roman" w:eastAsia="Calibri" w:hAnsi="Times New Roman" w:cs="Times New Roman"/>
            <w:sz w:val="24"/>
            <w:szCs w:val="24"/>
          </w:rPr>
          <w:t xml:space="preserve">4 </w:t>
        </w:r>
      </w:ins>
      <w:r w:rsidR="004F0574">
        <w:rPr>
          <w:rFonts w:ascii="Times New Roman" w:eastAsia="Calibri" w:hAnsi="Times New Roman" w:cs="Times New Roman"/>
          <w:sz w:val="24"/>
          <w:szCs w:val="24"/>
        </w:rPr>
        <w:t>täiendatakse lõi</w:t>
      </w:r>
      <w:r w:rsidR="001D17BA">
        <w:rPr>
          <w:rFonts w:ascii="Times New Roman" w:eastAsia="Calibri" w:hAnsi="Times New Roman" w:cs="Times New Roman"/>
          <w:sz w:val="24"/>
          <w:szCs w:val="24"/>
        </w:rPr>
        <w:t>getega</w:t>
      </w:r>
      <w:r w:rsidR="004F0574">
        <w:rPr>
          <w:rFonts w:ascii="Times New Roman" w:eastAsia="Calibri" w:hAnsi="Times New Roman" w:cs="Times New Roman"/>
          <w:sz w:val="24"/>
          <w:szCs w:val="24"/>
        </w:rPr>
        <w:t xml:space="preserve"> 6</w:t>
      </w:r>
      <w:r w:rsidR="004F0574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4F05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17BA">
        <w:rPr>
          <w:rFonts w:ascii="Times New Roman" w:eastAsia="Calibri" w:hAnsi="Times New Roman" w:cs="Times New Roman"/>
          <w:sz w:val="24"/>
          <w:szCs w:val="24"/>
        </w:rPr>
        <w:t>ja 6</w:t>
      </w:r>
      <w:r w:rsidR="001D17BA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1D17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0574">
        <w:rPr>
          <w:rFonts w:ascii="Times New Roman" w:eastAsia="Calibri" w:hAnsi="Times New Roman" w:cs="Times New Roman"/>
          <w:sz w:val="24"/>
          <w:szCs w:val="24"/>
        </w:rPr>
        <w:t>järgmises sõnastuses:</w:t>
      </w:r>
    </w:p>
    <w:p w14:paraId="6F30544E" w14:textId="077543D8" w:rsidR="00595B3C" w:rsidRDefault="0076516E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D87FD4">
        <w:rPr>
          <w:rFonts w:ascii="Times New Roman" w:eastAsia="Calibri" w:hAnsi="Times New Roman" w:cs="Times New Roman"/>
          <w:sz w:val="24"/>
          <w:szCs w:val="24"/>
        </w:rPr>
        <w:t>(6</w:t>
      </w:r>
      <w:r w:rsidR="00D87FD4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D87FD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AA1A8A" w:rsidRPr="00083B24">
        <w:rPr>
          <w:rFonts w:ascii="Times New Roman" w:eastAsia="Calibri" w:hAnsi="Times New Roman" w:cs="Times New Roman"/>
          <w:sz w:val="24"/>
          <w:szCs w:val="24"/>
        </w:rPr>
        <w:t>Tarbijale tagatakse vähemalt üks tasuta arveedastusviis</w:t>
      </w:r>
      <w:r w:rsidR="00ED14E3">
        <w:rPr>
          <w:rFonts w:ascii="Times New Roman" w:eastAsia="Calibri" w:hAnsi="Times New Roman" w:cs="Times New Roman"/>
          <w:sz w:val="24"/>
          <w:szCs w:val="24"/>
        </w:rPr>
        <w:t>.</w:t>
      </w:r>
      <w:del w:id="45" w:author="Kärt Voor" w:date="2024-12-09T10:56:00Z">
        <w:r w:rsidR="00AA1A8A" w:rsidRPr="00083B24" w:rsidDel="00600096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  <w:commentRangeStart w:id="46"/>
        <w:r w:rsidR="000F53DB" w:rsidDel="00600096">
          <w:rPr>
            <w:rFonts w:ascii="Times New Roman" w:eastAsia="Calibri" w:hAnsi="Times New Roman" w:cs="Times New Roman"/>
            <w:sz w:val="24"/>
            <w:szCs w:val="24"/>
          </w:rPr>
          <w:delText>Tarbijal peab olema võimalus valida</w:delText>
        </w:r>
        <w:r w:rsidR="00542805" w:rsidDel="00600096">
          <w:rPr>
            <w:rFonts w:ascii="Times New Roman" w:eastAsia="Calibri" w:hAnsi="Times New Roman" w:cs="Times New Roman"/>
            <w:sz w:val="24"/>
            <w:szCs w:val="24"/>
          </w:rPr>
          <w:delText xml:space="preserve"> arveedastus </w:delText>
        </w:r>
      </w:del>
      <w:ins w:id="47" w:author="Merike Koppel JM" w:date="2024-11-29T09:43:00Z">
        <w:del w:id="48" w:author="Kärt Voor" w:date="2024-12-09T10:56:00Z">
          <w:r w:rsidR="002502BA" w:rsidDel="00600096">
            <w:rPr>
              <w:rFonts w:ascii="Times New Roman" w:eastAsia="Calibri" w:hAnsi="Times New Roman" w:cs="Times New Roman"/>
              <w:sz w:val="24"/>
              <w:szCs w:val="24"/>
            </w:rPr>
            <w:delText>o</w:delText>
          </w:r>
        </w:del>
      </w:ins>
      <w:del w:id="49" w:author="Kärt Voor" w:date="2024-12-09T10:56:00Z">
        <w:r w:rsidR="00542805" w:rsidDel="00600096">
          <w:rPr>
            <w:rFonts w:ascii="Times New Roman" w:eastAsia="Calibri" w:hAnsi="Times New Roman" w:cs="Times New Roman"/>
            <w:sz w:val="24"/>
            <w:szCs w:val="24"/>
          </w:rPr>
          <w:delText xml:space="preserve">tema </w:delText>
        </w:r>
        <w:commentRangeStart w:id="50"/>
        <w:r w:rsidR="00542805" w:rsidDel="00600096">
          <w:rPr>
            <w:rFonts w:ascii="Times New Roman" w:eastAsia="Calibri" w:hAnsi="Times New Roman" w:cs="Times New Roman"/>
            <w:sz w:val="24"/>
            <w:szCs w:val="24"/>
          </w:rPr>
          <w:delText>e-posti või e-postiaadressile</w:delText>
        </w:r>
        <w:commentRangeEnd w:id="50"/>
        <w:r w:rsidR="007D6225" w:rsidDel="00600096">
          <w:rPr>
            <w:rStyle w:val="Kommentaariviide"/>
          </w:rPr>
          <w:commentReference w:id="50"/>
        </w:r>
      </w:del>
      <w:r w:rsidR="00335A7E">
        <w:rPr>
          <w:rFonts w:ascii="Times New Roman" w:eastAsia="Calibri" w:hAnsi="Times New Roman" w:cs="Times New Roman"/>
          <w:sz w:val="24"/>
          <w:szCs w:val="24"/>
        </w:rPr>
        <w:t>.</w:t>
      </w:r>
      <w:r w:rsidR="005428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commentRangeEnd w:id="46"/>
      <w:r w:rsidR="00600096">
        <w:rPr>
          <w:rStyle w:val="Kommentaariviide"/>
        </w:rPr>
        <w:commentReference w:id="46"/>
      </w:r>
      <w:r w:rsidR="001D17BA">
        <w:rPr>
          <w:rFonts w:ascii="Times New Roman" w:eastAsia="Calibri" w:hAnsi="Times New Roman" w:cs="Times New Roman"/>
          <w:sz w:val="24"/>
          <w:szCs w:val="24"/>
        </w:rPr>
        <w:t>Olenemata</w:t>
      </w:r>
      <w:r w:rsidR="007B4061">
        <w:rPr>
          <w:rFonts w:ascii="Times New Roman" w:eastAsia="Calibri" w:hAnsi="Times New Roman" w:cs="Times New Roman"/>
          <w:sz w:val="24"/>
          <w:szCs w:val="24"/>
        </w:rPr>
        <w:t xml:space="preserve"> muude</w:t>
      </w:r>
      <w:r w:rsidR="001D17BA">
        <w:rPr>
          <w:rFonts w:ascii="Times New Roman" w:eastAsia="Calibri" w:hAnsi="Times New Roman" w:cs="Times New Roman"/>
          <w:sz w:val="24"/>
          <w:szCs w:val="24"/>
        </w:rPr>
        <w:t>st</w:t>
      </w:r>
      <w:r w:rsidR="007B40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commentRangeStart w:id="51"/>
      <w:r w:rsidR="000E5A8C">
        <w:rPr>
          <w:rFonts w:ascii="Times New Roman" w:eastAsia="Calibri" w:hAnsi="Times New Roman" w:cs="Times New Roman"/>
          <w:sz w:val="24"/>
          <w:szCs w:val="24"/>
        </w:rPr>
        <w:t>arve</w:t>
      </w:r>
      <w:ins w:id="52" w:author="Merike Koppel JM" w:date="2024-11-29T09:58:00Z">
        <w:r w:rsidR="007D6225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 w:rsidR="000E5A8C">
        <w:rPr>
          <w:rFonts w:ascii="Times New Roman" w:eastAsia="Calibri" w:hAnsi="Times New Roman" w:cs="Times New Roman"/>
          <w:sz w:val="24"/>
          <w:szCs w:val="24"/>
        </w:rPr>
        <w:t>edast</w:t>
      </w:r>
      <w:del w:id="53" w:author="Merike Koppel JM" w:date="2024-11-29T09:58:00Z">
        <w:r w:rsidR="000E5A8C" w:rsidDel="007D6225">
          <w:rPr>
            <w:rFonts w:ascii="Times New Roman" w:eastAsia="Calibri" w:hAnsi="Times New Roman" w:cs="Times New Roman"/>
            <w:sz w:val="24"/>
            <w:szCs w:val="24"/>
          </w:rPr>
          <w:delText xml:space="preserve">usviisi </w:delText>
        </w:r>
        <w:r w:rsidR="001D17BA" w:rsidDel="007D6225">
          <w:rPr>
            <w:rFonts w:ascii="Times New Roman" w:eastAsia="Calibri" w:hAnsi="Times New Roman" w:cs="Times New Roman"/>
            <w:sz w:val="24"/>
            <w:szCs w:val="24"/>
          </w:rPr>
          <w:delText>vali</w:delText>
        </w:r>
      </w:del>
      <w:del w:id="54" w:author="Merike Koppel JM" w:date="2024-11-29T09:52:00Z">
        <w:r w:rsidR="001D17BA" w:rsidDel="002502BA">
          <w:rPr>
            <w:rFonts w:ascii="Times New Roman" w:eastAsia="Calibri" w:hAnsi="Times New Roman" w:cs="Times New Roman"/>
            <w:sz w:val="24"/>
            <w:szCs w:val="24"/>
          </w:rPr>
          <w:delText>ku</w:delText>
        </w:r>
      </w:del>
      <w:ins w:id="55" w:author="Merike Koppel JM" w:date="2024-11-29T09:58:00Z">
        <w:r w:rsidR="007D6225">
          <w:rPr>
            <w:rFonts w:ascii="Times New Roman" w:eastAsia="Calibri" w:hAnsi="Times New Roman" w:cs="Times New Roman"/>
            <w:sz w:val="24"/>
            <w:szCs w:val="24"/>
          </w:rPr>
          <w:t>a</w:t>
        </w:r>
      </w:ins>
      <w:ins w:id="56" w:author="Merike Koppel JM" w:date="2024-11-29T09:52:00Z">
        <w:r w:rsidR="002502BA">
          <w:rPr>
            <w:rFonts w:ascii="Times New Roman" w:eastAsia="Calibri" w:hAnsi="Times New Roman" w:cs="Times New Roman"/>
            <w:sz w:val="24"/>
            <w:szCs w:val="24"/>
          </w:rPr>
          <w:t xml:space="preserve">mise </w:t>
        </w:r>
      </w:ins>
      <w:r w:rsidR="001D17BA">
        <w:rPr>
          <w:rFonts w:ascii="Times New Roman" w:eastAsia="Calibri" w:hAnsi="Times New Roman" w:cs="Times New Roman"/>
          <w:sz w:val="24"/>
          <w:szCs w:val="24"/>
        </w:rPr>
        <w:t>võimalustest</w:t>
      </w:r>
      <w:commentRangeEnd w:id="51"/>
      <w:r w:rsidR="007D6225">
        <w:rPr>
          <w:rStyle w:val="Kommentaariviide"/>
        </w:rPr>
        <w:commentReference w:id="51"/>
      </w:r>
      <w:r w:rsidR="007B406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commentRangeStart w:id="57"/>
      <w:r w:rsidR="007B4061">
        <w:rPr>
          <w:rFonts w:ascii="Times New Roman" w:eastAsia="Calibri" w:hAnsi="Times New Roman" w:cs="Times New Roman"/>
          <w:sz w:val="24"/>
          <w:szCs w:val="24"/>
        </w:rPr>
        <w:t xml:space="preserve">peab </w:t>
      </w:r>
      <w:r w:rsidR="00320ADB">
        <w:rPr>
          <w:rFonts w:ascii="Times New Roman" w:eastAsia="Calibri" w:hAnsi="Times New Roman" w:cs="Times New Roman"/>
          <w:sz w:val="24"/>
          <w:szCs w:val="24"/>
        </w:rPr>
        <w:t xml:space="preserve">tarbijal olema võimalus valida </w:t>
      </w:r>
      <w:r w:rsidR="007B4061">
        <w:rPr>
          <w:rFonts w:ascii="Times New Roman" w:eastAsia="Calibri" w:hAnsi="Times New Roman" w:cs="Times New Roman"/>
          <w:sz w:val="24"/>
          <w:szCs w:val="24"/>
        </w:rPr>
        <w:t>arve</w:t>
      </w:r>
      <w:r w:rsidR="001D17BA">
        <w:rPr>
          <w:rFonts w:ascii="Times New Roman" w:eastAsia="Calibri" w:hAnsi="Times New Roman" w:cs="Times New Roman"/>
          <w:sz w:val="24"/>
          <w:szCs w:val="24"/>
        </w:rPr>
        <w:t>edast</w:t>
      </w:r>
      <w:r w:rsidR="00B84BFE">
        <w:rPr>
          <w:rFonts w:ascii="Times New Roman" w:eastAsia="Calibri" w:hAnsi="Times New Roman" w:cs="Times New Roman"/>
          <w:sz w:val="24"/>
          <w:szCs w:val="24"/>
        </w:rPr>
        <w:t>us</w:t>
      </w:r>
      <w:r w:rsidR="007B40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del w:id="58" w:author="Merike Koppel JM" w:date="2024-11-29T09:52:00Z">
        <w:r w:rsidR="007B4061" w:rsidDel="002502BA">
          <w:rPr>
            <w:rFonts w:ascii="Times New Roman" w:eastAsia="Calibri" w:hAnsi="Times New Roman" w:cs="Times New Roman"/>
            <w:sz w:val="24"/>
            <w:szCs w:val="24"/>
          </w:rPr>
          <w:delText>te</w:delText>
        </w:r>
      </w:del>
      <w:ins w:id="59" w:author="Merike Koppel JM" w:date="2024-11-29T09:52:00Z">
        <w:r w:rsidR="002502BA">
          <w:rPr>
            <w:rFonts w:ascii="Times New Roman" w:eastAsia="Calibri" w:hAnsi="Times New Roman" w:cs="Times New Roman"/>
            <w:sz w:val="24"/>
            <w:szCs w:val="24"/>
          </w:rPr>
          <w:t>o</w:t>
        </w:r>
      </w:ins>
      <w:r w:rsidR="007B4061">
        <w:rPr>
          <w:rFonts w:ascii="Times New Roman" w:eastAsia="Calibri" w:hAnsi="Times New Roman" w:cs="Times New Roman"/>
          <w:sz w:val="24"/>
          <w:szCs w:val="24"/>
        </w:rPr>
        <w:t>ma posti- või e-postiaadressile</w:t>
      </w:r>
      <w:commentRangeEnd w:id="57"/>
      <w:r w:rsidR="007D6225">
        <w:rPr>
          <w:rStyle w:val="Kommentaariviide"/>
        </w:rPr>
        <w:commentReference w:id="57"/>
      </w:r>
      <w:r w:rsidR="007B406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95B3C">
        <w:rPr>
          <w:rFonts w:ascii="Times New Roman" w:eastAsia="Calibri" w:hAnsi="Times New Roman" w:cs="Times New Roman"/>
          <w:sz w:val="24"/>
          <w:szCs w:val="24"/>
        </w:rPr>
        <w:t xml:space="preserve">Tarbija valikut tõendab vaidluse korral kaupleja. </w:t>
      </w:r>
    </w:p>
    <w:p w14:paraId="4B780233" w14:textId="77777777" w:rsidR="000944AD" w:rsidRDefault="000944AD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CD077E" w14:textId="1B668102" w:rsidR="00BC149B" w:rsidRDefault="001D17BA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443830">
        <w:rPr>
          <w:rFonts w:ascii="Times New Roman" w:eastAsia="Calibri" w:hAnsi="Times New Roman" w:cs="Times New Roman"/>
          <w:sz w:val="24"/>
          <w:szCs w:val="24"/>
        </w:rPr>
        <w:t>Kui tarbija soovib saada arvet</w:t>
      </w:r>
      <w:r w:rsidR="009D59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7A7B">
        <w:rPr>
          <w:rFonts w:ascii="Times New Roman" w:eastAsia="Calibri" w:hAnsi="Times New Roman" w:cs="Times New Roman"/>
          <w:sz w:val="24"/>
          <w:szCs w:val="24"/>
        </w:rPr>
        <w:t>mitmel viisil ja üks neist on</w:t>
      </w:r>
      <w:r w:rsidR="009E1FE3">
        <w:rPr>
          <w:rFonts w:ascii="Times New Roman" w:eastAsia="Calibri" w:hAnsi="Times New Roman" w:cs="Times New Roman"/>
          <w:sz w:val="24"/>
          <w:szCs w:val="24"/>
        </w:rPr>
        <w:t xml:space="preserve"> arve edastus</w:t>
      </w:r>
      <w:r w:rsidR="006B7A7B">
        <w:rPr>
          <w:rFonts w:ascii="Times New Roman" w:eastAsia="Calibri" w:hAnsi="Times New Roman" w:cs="Times New Roman"/>
          <w:sz w:val="24"/>
          <w:szCs w:val="24"/>
        </w:rPr>
        <w:t xml:space="preserve"> postiaadressile</w:t>
      </w:r>
      <w:r w:rsidR="009D59E6">
        <w:rPr>
          <w:rFonts w:ascii="Times New Roman" w:eastAsia="Calibri" w:hAnsi="Times New Roman" w:cs="Times New Roman"/>
          <w:sz w:val="24"/>
          <w:szCs w:val="24"/>
        </w:rPr>
        <w:t xml:space="preserve">, on kauplejal õigus nõuda tarbijalt postikulude hüvitamist, kui seaduses ei ole sätestatud teisiti. </w:t>
      </w:r>
      <w:r w:rsidR="00307917">
        <w:rPr>
          <w:rFonts w:ascii="Times New Roman" w:eastAsia="Calibri" w:hAnsi="Times New Roman" w:cs="Times New Roman"/>
          <w:sz w:val="24"/>
          <w:szCs w:val="24"/>
        </w:rPr>
        <w:t>K</w:t>
      </w:r>
      <w:r w:rsidR="000944AD">
        <w:rPr>
          <w:rFonts w:ascii="Times New Roman" w:eastAsia="Calibri" w:hAnsi="Times New Roman" w:cs="Times New Roman"/>
          <w:sz w:val="24"/>
          <w:szCs w:val="24"/>
        </w:rPr>
        <w:t xml:space="preserve">auplejal </w:t>
      </w:r>
      <w:r w:rsidR="00307917">
        <w:rPr>
          <w:rFonts w:ascii="Times New Roman" w:eastAsia="Calibri" w:hAnsi="Times New Roman" w:cs="Times New Roman"/>
          <w:sz w:val="24"/>
          <w:szCs w:val="24"/>
        </w:rPr>
        <w:t xml:space="preserve">ei ole </w:t>
      </w:r>
      <w:r w:rsidR="000944AD">
        <w:rPr>
          <w:rFonts w:ascii="Times New Roman" w:eastAsia="Calibri" w:hAnsi="Times New Roman" w:cs="Times New Roman"/>
          <w:sz w:val="24"/>
          <w:szCs w:val="24"/>
        </w:rPr>
        <w:t xml:space="preserve">õigust nõuda postikulude hüvitamist, kui teiseks arveedastusviisiks on </w:t>
      </w:r>
      <w:commentRangeStart w:id="60"/>
      <w:r w:rsidR="00AC4DA9">
        <w:rPr>
          <w:rFonts w:ascii="Times New Roman" w:eastAsia="Calibri" w:hAnsi="Times New Roman" w:cs="Times New Roman"/>
          <w:sz w:val="24"/>
          <w:szCs w:val="24"/>
        </w:rPr>
        <w:t xml:space="preserve">masintöödeldav arve </w:t>
      </w:r>
      <w:commentRangeStart w:id="61"/>
      <w:del w:id="62" w:author="Merike Koppel JM" w:date="2024-11-29T10:16:00Z">
        <w:r w:rsidR="00AC4DA9" w:rsidDel="00A651A1">
          <w:rPr>
            <w:rFonts w:ascii="Times New Roman" w:eastAsia="Calibri" w:hAnsi="Times New Roman" w:cs="Times New Roman"/>
            <w:sz w:val="24"/>
            <w:szCs w:val="24"/>
          </w:rPr>
          <w:delText>(</w:delText>
        </w:r>
      </w:del>
      <w:ins w:id="63" w:author="Merike Koppel JM" w:date="2024-11-29T10:16:00Z">
        <w:r w:rsidR="00A651A1">
          <w:rPr>
            <w:rFonts w:ascii="Times New Roman" w:eastAsia="Calibri" w:hAnsi="Times New Roman" w:cs="Times New Roman"/>
            <w:sz w:val="24"/>
            <w:szCs w:val="24"/>
          </w:rPr>
          <w:t xml:space="preserve">ehk </w:t>
        </w:r>
      </w:ins>
      <w:r w:rsidR="00AC4DA9">
        <w:rPr>
          <w:rFonts w:ascii="Times New Roman" w:eastAsia="Calibri" w:hAnsi="Times New Roman" w:cs="Times New Roman"/>
          <w:sz w:val="24"/>
          <w:szCs w:val="24"/>
        </w:rPr>
        <w:t>e-arve</w:t>
      </w:r>
      <w:del w:id="64" w:author="Merike Koppel JM" w:date="2024-11-29T10:16:00Z">
        <w:r w:rsidR="00AC4DA9" w:rsidDel="00A651A1">
          <w:rPr>
            <w:rFonts w:ascii="Times New Roman" w:eastAsia="Calibri" w:hAnsi="Times New Roman" w:cs="Times New Roman"/>
            <w:sz w:val="24"/>
            <w:szCs w:val="24"/>
          </w:rPr>
          <w:delText>)</w:delText>
        </w:r>
      </w:del>
      <w:commentRangeEnd w:id="61"/>
      <w:r w:rsidR="003037BE">
        <w:rPr>
          <w:rStyle w:val="Kommentaariviide"/>
        </w:rPr>
        <w:commentReference w:id="61"/>
      </w:r>
      <w:r w:rsidR="000944AD">
        <w:rPr>
          <w:rFonts w:ascii="Times New Roman" w:eastAsia="Calibri" w:hAnsi="Times New Roman" w:cs="Times New Roman"/>
          <w:sz w:val="24"/>
          <w:szCs w:val="24"/>
        </w:rPr>
        <w:t>.</w:t>
      </w:r>
      <w:r w:rsidR="0076516E">
        <w:rPr>
          <w:rFonts w:ascii="Times New Roman" w:eastAsia="Calibri" w:hAnsi="Times New Roman" w:cs="Times New Roman"/>
          <w:sz w:val="24"/>
          <w:szCs w:val="24"/>
        </w:rPr>
        <w:t>“;</w:t>
      </w:r>
      <w:commentRangeEnd w:id="60"/>
      <w:r w:rsidR="00CD1473">
        <w:rPr>
          <w:rStyle w:val="Kommentaariviide"/>
        </w:rPr>
        <w:commentReference w:id="60"/>
      </w:r>
    </w:p>
    <w:p w14:paraId="17C71ADF" w14:textId="77777777" w:rsidR="006C6501" w:rsidRPr="00BC149B" w:rsidRDefault="006C6501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1D04B1" w14:textId="3F189254" w:rsidR="00BB178A" w:rsidRDefault="00F727DD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1F3840" w:rsidRPr="003B0FF4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1F3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ins w:id="65" w:author="Kärt Voor" w:date="2024-12-08T20:43:00Z">
        <w:r w:rsidR="00E85CA9">
          <w:rPr>
            <w:rFonts w:ascii="Times New Roman" w:eastAsia="Calibri" w:hAnsi="Times New Roman" w:cs="Times New Roman"/>
            <w:sz w:val="24"/>
            <w:szCs w:val="24"/>
          </w:rPr>
          <w:t>paragrahvi 4</w:t>
        </w:r>
      </w:ins>
      <w:ins w:id="66" w:author="Kärt Voor" w:date="2024-12-08T20:44:00Z">
        <w:r w:rsidR="00E85CA9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 w:rsidR="001F3840">
        <w:rPr>
          <w:rFonts w:ascii="Times New Roman" w:eastAsia="Calibri" w:hAnsi="Times New Roman" w:cs="Times New Roman"/>
          <w:sz w:val="24"/>
          <w:szCs w:val="24"/>
        </w:rPr>
        <w:t>lõi</w:t>
      </w:r>
      <w:r w:rsidR="00D87FD4">
        <w:rPr>
          <w:rFonts w:ascii="Times New Roman" w:eastAsia="Calibri" w:hAnsi="Times New Roman" w:cs="Times New Roman"/>
          <w:sz w:val="24"/>
          <w:szCs w:val="24"/>
        </w:rPr>
        <w:t>k</w:t>
      </w:r>
      <w:r w:rsidR="000314F6">
        <w:rPr>
          <w:rFonts w:ascii="Times New Roman" w:eastAsia="Calibri" w:hAnsi="Times New Roman" w:cs="Times New Roman"/>
          <w:sz w:val="24"/>
          <w:szCs w:val="24"/>
        </w:rPr>
        <w:t>e</w:t>
      </w:r>
      <w:r w:rsidR="00D87FD4">
        <w:rPr>
          <w:rFonts w:ascii="Times New Roman" w:eastAsia="Calibri" w:hAnsi="Times New Roman" w:cs="Times New Roman"/>
          <w:sz w:val="24"/>
          <w:szCs w:val="24"/>
        </w:rPr>
        <w:t>d</w:t>
      </w:r>
      <w:r w:rsidR="001F3840">
        <w:rPr>
          <w:rFonts w:ascii="Times New Roman" w:eastAsia="Calibri" w:hAnsi="Times New Roman" w:cs="Times New Roman"/>
          <w:sz w:val="24"/>
          <w:szCs w:val="24"/>
        </w:rPr>
        <w:t xml:space="preserve"> 7</w:t>
      </w:r>
      <w:r w:rsidR="00D87FD4">
        <w:rPr>
          <w:rFonts w:ascii="Times New Roman" w:eastAsia="Calibri" w:hAnsi="Times New Roman" w:cs="Times New Roman"/>
          <w:sz w:val="24"/>
          <w:szCs w:val="24"/>
        </w:rPr>
        <w:t xml:space="preserve"> ja 8</w:t>
      </w:r>
      <w:r w:rsidR="000314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17BA">
        <w:rPr>
          <w:rFonts w:ascii="Times New Roman" w:eastAsia="Calibri" w:hAnsi="Times New Roman" w:cs="Times New Roman"/>
          <w:sz w:val="24"/>
          <w:szCs w:val="24"/>
        </w:rPr>
        <w:t>tunnistatakse kehtetuks;</w:t>
      </w:r>
    </w:p>
    <w:p w14:paraId="2359E7DB" w14:textId="77777777" w:rsidR="00BB178A" w:rsidRDefault="00BB178A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A2927A" w14:textId="605E78EE" w:rsidR="00BB178A" w:rsidRPr="00083B24" w:rsidRDefault="00F727DD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BB178A" w:rsidRPr="00854AD1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BB178A">
        <w:rPr>
          <w:rFonts w:ascii="Times New Roman" w:eastAsia="Calibri" w:hAnsi="Times New Roman" w:cs="Times New Roman"/>
          <w:sz w:val="24"/>
          <w:szCs w:val="24"/>
        </w:rPr>
        <w:t xml:space="preserve"> paragrahvi </w:t>
      </w:r>
      <w:ins w:id="67" w:author="Kärt Voor" w:date="2024-12-08T20:44:00Z">
        <w:r w:rsidR="00E85CA9">
          <w:rPr>
            <w:rFonts w:ascii="Times New Roman" w:eastAsia="Calibri" w:hAnsi="Times New Roman" w:cs="Times New Roman"/>
            <w:sz w:val="24"/>
            <w:szCs w:val="24"/>
          </w:rPr>
          <w:t xml:space="preserve">4 </w:t>
        </w:r>
      </w:ins>
      <w:r w:rsidR="00083B24" w:rsidRPr="00083B24">
        <w:rPr>
          <w:rFonts w:ascii="Times New Roman" w:eastAsia="Calibri" w:hAnsi="Times New Roman" w:cs="Times New Roman"/>
          <w:sz w:val="24"/>
          <w:szCs w:val="24"/>
        </w:rPr>
        <w:t>täiendatakse lõi</w:t>
      </w:r>
      <w:r w:rsidR="00BB178A">
        <w:rPr>
          <w:rFonts w:ascii="Times New Roman" w:eastAsia="Calibri" w:hAnsi="Times New Roman" w:cs="Times New Roman"/>
          <w:sz w:val="24"/>
          <w:szCs w:val="24"/>
        </w:rPr>
        <w:t>k</w:t>
      </w:r>
      <w:r w:rsidR="00083B24" w:rsidRPr="00083B24">
        <w:rPr>
          <w:rFonts w:ascii="Times New Roman" w:eastAsia="Calibri" w:hAnsi="Times New Roman" w:cs="Times New Roman"/>
          <w:sz w:val="24"/>
          <w:szCs w:val="24"/>
        </w:rPr>
        <w:t xml:space="preserve">ega </w:t>
      </w:r>
      <w:r w:rsidR="00202D81">
        <w:rPr>
          <w:rFonts w:ascii="Times New Roman" w:eastAsia="Calibri" w:hAnsi="Times New Roman" w:cs="Times New Roman"/>
          <w:sz w:val="24"/>
          <w:szCs w:val="24"/>
        </w:rPr>
        <w:t>9</w:t>
      </w:r>
      <w:r w:rsidR="00083B24" w:rsidRPr="00083B24">
        <w:rPr>
          <w:rFonts w:ascii="Times New Roman" w:eastAsia="Calibri" w:hAnsi="Times New Roman" w:cs="Times New Roman"/>
          <w:sz w:val="24"/>
          <w:szCs w:val="24"/>
        </w:rPr>
        <w:t xml:space="preserve"> järgmises sõnastuses</w:t>
      </w:r>
      <w:r w:rsidR="00BB178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1C9D728" w14:textId="545BDC07" w:rsidR="00083B24" w:rsidRDefault="00083B24" w:rsidP="008A20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24">
        <w:rPr>
          <w:rFonts w:ascii="Times New Roman" w:eastAsia="Calibri" w:hAnsi="Times New Roman" w:cs="Times New Roman"/>
          <w:sz w:val="24"/>
          <w:szCs w:val="24"/>
        </w:rPr>
        <w:t>„(</w:t>
      </w:r>
      <w:r w:rsidR="00202D81">
        <w:rPr>
          <w:rFonts w:ascii="Times New Roman" w:eastAsia="Calibri" w:hAnsi="Times New Roman" w:cs="Times New Roman"/>
          <w:sz w:val="24"/>
          <w:szCs w:val="24"/>
        </w:rPr>
        <w:t>9</w:t>
      </w:r>
      <w:r w:rsidRPr="00083B2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commentRangeStart w:id="68"/>
      <w:r w:rsidR="00BB178A">
        <w:rPr>
          <w:rFonts w:ascii="Times New Roman" w:eastAsia="Calibri" w:hAnsi="Times New Roman" w:cs="Times New Roman"/>
          <w:sz w:val="24"/>
          <w:szCs w:val="24"/>
        </w:rPr>
        <w:t>Kestvuslepingu</w:t>
      </w:r>
      <w:commentRangeEnd w:id="68"/>
      <w:r w:rsidR="00F460D2">
        <w:rPr>
          <w:rStyle w:val="Kommentaariviide"/>
        </w:rPr>
        <w:commentReference w:id="68"/>
      </w:r>
      <w:r w:rsidR="00BB178A">
        <w:rPr>
          <w:rFonts w:ascii="Times New Roman" w:eastAsia="Calibri" w:hAnsi="Times New Roman" w:cs="Times New Roman"/>
          <w:sz w:val="24"/>
          <w:szCs w:val="24"/>
        </w:rPr>
        <w:t xml:space="preserve"> puhul võib tarbija enda valitud arveedastusviisi </w:t>
      </w:r>
      <w:r w:rsidR="001A3643">
        <w:rPr>
          <w:rFonts w:ascii="Times New Roman" w:eastAsia="Calibri" w:hAnsi="Times New Roman" w:cs="Times New Roman"/>
          <w:sz w:val="24"/>
          <w:szCs w:val="24"/>
        </w:rPr>
        <w:t xml:space="preserve">igal ajal </w:t>
      </w:r>
      <w:r w:rsidR="00BB178A">
        <w:rPr>
          <w:rFonts w:ascii="Times New Roman" w:eastAsia="Calibri" w:hAnsi="Times New Roman" w:cs="Times New Roman"/>
          <w:sz w:val="24"/>
          <w:szCs w:val="24"/>
        </w:rPr>
        <w:t xml:space="preserve">muuta. </w:t>
      </w:r>
      <w:r w:rsidR="00566BE5">
        <w:rPr>
          <w:rFonts w:ascii="Times New Roman" w:eastAsia="Calibri" w:hAnsi="Times New Roman" w:cs="Times New Roman"/>
          <w:sz w:val="24"/>
          <w:szCs w:val="24"/>
        </w:rPr>
        <w:t xml:space="preserve">Kui kaupleja teeb tarbijale </w:t>
      </w:r>
      <w:commentRangeStart w:id="69"/>
      <w:r w:rsidR="00566BE5">
        <w:rPr>
          <w:rFonts w:ascii="Times New Roman" w:eastAsia="Calibri" w:hAnsi="Times New Roman" w:cs="Times New Roman"/>
          <w:sz w:val="24"/>
          <w:szCs w:val="24"/>
        </w:rPr>
        <w:t>arve</w:t>
      </w:r>
      <w:del w:id="70" w:author="Merike Koppel JM" w:date="2024-11-29T10:17:00Z">
        <w:r w:rsidR="00566BE5" w:rsidDel="00EA1301">
          <w:rPr>
            <w:rFonts w:ascii="Times New Roman" w:eastAsia="Calibri" w:hAnsi="Times New Roman" w:cs="Times New Roman"/>
            <w:sz w:val="24"/>
            <w:szCs w:val="24"/>
          </w:rPr>
          <w:delText xml:space="preserve"> </w:delText>
        </w:r>
      </w:del>
      <w:r w:rsidR="00566BE5">
        <w:rPr>
          <w:rFonts w:ascii="Times New Roman" w:eastAsia="Calibri" w:hAnsi="Times New Roman" w:cs="Times New Roman"/>
          <w:sz w:val="24"/>
          <w:szCs w:val="24"/>
        </w:rPr>
        <w:t xml:space="preserve">edastusviisi </w:t>
      </w:r>
      <w:commentRangeEnd w:id="69"/>
      <w:r w:rsidR="003037BE">
        <w:rPr>
          <w:rStyle w:val="Kommentaariviide"/>
        </w:rPr>
        <w:commentReference w:id="69"/>
      </w:r>
      <w:r w:rsidR="00566BE5">
        <w:rPr>
          <w:rFonts w:ascii="Times New Roman" w:eastAsia="Calibri" w:hAnsi="Times New Roman" w:cs="Times New Roman"/>
          <w:sz w:val="24"/>
          <w:szCs w:val="24"/>
        </w:rPr>
        <w:t xml:space="preserve">muutmise ettepaneku, loetakse tarbija sellega nõustunuks, kui ta </w:t>
      </w:r>
      <w:r w:rsidR="00C97365">
        <w:rPr>
          <w:rFonts w:ascii="Times New Roman" w:eastAsia="Calibri" w:hAnsi="Times New Roman" w:cs="Times New Roman"/>
          <w:sz w:val="24"/>
          <w:szCs w:val="24"/>
        </w:rPr>
        <w:t>ei ole</w:t>
      </w:r>
      <w:r w:rsidR="00566BE5">
        <w:rPr>
          <w:rFonts w:ascii="Times New Roman" w:eastAsia="Calibri" w:hAnsi="Times New Roman" w:cs="Times New Roman"/>
          <w:sz w:val="24"/>
          <w:szCs w:val="24"/>
        </w:rPr>
        <w:t xml:space="preserve"> kaupleja</w:t>
      </w:r>
      <w:r w:rsidR="00FB6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del w:id="71" w:author="Merike Koppel JM" w:date="2024-11-29T10:24:00Z">
        <w:r w:rsidR="00FB6D6F" w:rsidDel="00AE53C7">
          <w:rPr>
            <w:rFonts w:ascii="Times New Roman" w:eastAsia="Calibri" w:hAnsi="Times New Roman" w:cs="Times New Roman"/>
            <w:sz w:val="24"/>
            <w:szCs w:val="24"/>
          </w:rPr>
          <w:delText xml:space="preserve">vastavasisulises </w:delText>
        </w:r>
      </w:del>
      <w:ins w:id="72" w:author="Merike Koppel JM" w:date="2024-11-29T10:24:00Z">
        <w:r w:rsidR="00AE53C7">
          <w:rPr>
            <w:rFonts w:ascii="Times New Roman" w:eastAsia="Calibri" w:hAnsi="Times New Roman" w:cs="Times New Roman"/>
            <w:sz w:val="24"/>
            <w:szCs w:val="24"/>
          </w:rPr>
          <w:t xml:space="preserve">sellesisulises </w:t>
        </w:r>
      </w:ins>
      <w:r w:rsidR="00FB6D6F">
        <w:rPr>
          <w:rFonts w:ascii="Times New Roman" w:eastAsia="Calibri" w:hAnsi="Times New Roman" w:cs="Times New Roman"/>
          <w:sz w:val="24"/>
          <w:szCs w:val="24"/>
        </w:rPr>
        <w:t xml:space="preserve">tahteavalduses ette nähtud </w:t>
      </w:r>
      <w:r w:rsidR="00FB6D6F">
        <w:rPr>
          <w:rFonts w:ascii="Times New Roman" w:eastAsia="Calibri" w:hAnsi="Times New Roman" w:cs="Times New Roman"/>
          <w:sz w:val="24"/>
          <w:szCs w:val="24"/>
        </w:rPr>
        <w:lastRenderedPageBreak/>
        <w:t>tähtaja jooksul teatanud, et ta ei ole muudatusega nõus.</w:t>
      </w:r>
      <w:r w:rsidR="008F73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1D9C">
        <w:rPr>
          <w:rFonts w:ascii="Times New Roman" w:eastAsia="Calibri" w:hAnsi="Times New Roman" w:cs="Times New Roman"/>
          <w:sz w:val="24"/>
          <w:szCs w:val="24"/>
        </w:rPr>
        <w:t xml:space="preserve">Kaupleja on kohustatud tarbijat </w:t>
      </w:r>
      <w:del w:id="73" w:author="Merike Koppel JM" w:date="2024-11-29T10:25:00Z">
        <w:r w:rsidR="00881D9C" w:rsidDel="00AE53C7">
          <w:rPr>
            <w:rFonts w:ascii="Times New Roman" w:eastAsia="Calibri" w:hAnsi="Times New Roman" w:cs="Times New Roman"/>
            <w:sz w:val="24"/>
            <w:szCs w:val="24"/>
          </w:rPr>
          <w:delText xml:space="preserve">teavitama </w:delText>
        </w:r>
      </w:del>
      <w:r w:rsidR="00881D9C">
        <w:rPr>
          <w:rFonts w:ascii="Times New Roman" w:eastAsia="Calibri" w:hAnsi="Times New Roman" w:cs="Times New Roman"/>
          <w:sz w:val="24"/>
          <w:szCs w:val="24"/>
        </w:rPr>
        <w:t>vaikimise tagajärgedest</w:t>
      </w:r>
      <w:ins w:id="74" w:author="Merike Koppel JM" w:date="2024-11-29T10:25:00Z">
        <w:r w:rsidR="00AE53C7">
          <w:rPr>
            <w:rFonts w:ascii="Times New Roman" w:eastAsia="Calibri" w:hAnsi="Times New Roman" w:cs="Times New Roman"/>
            <w:sz w:val="24"/>
            <w:szCs w:val="24"/>
          </w:rPr>
          <w:t xml:space="preserve"> teavitama</w:t>
        </w:r>
      </w:ins>
      <w:r w:rsidR="00881D9C">
        <w:rPr>
          <w:rFonts w:ascii="Times New Roman" w:eastAsia="Calibri" w:hAnsi="Times New Roman" w:cs="Times New Roman"/>
          <w:sz w:val="24"/>
          <w:szCs w:val="24"/>
        </w:rPr>
        <w:t>.</w:t>
      </w:r>
      <w:r w:rsidR="00186479">
        <w:rPr>
          <w:rFonts w:ascii="Times New Roman" w:eastAsia="Calibri" w:hAnsi="Times New Roman" w:cs="Times New Roman"/>
          <w:sz w:val="24"/>
          <w:szCs w:val="24"/>
        </w:rPr>
        <w:t>“</w:t>
      </w:r>
      <w:r w:rsidR="00607B47">
        <w:rPr>
          <w:rFonts w:ascii="Times New Roman" w:eastAsia="Calibri" w:hAnsi="Times New Roman" w:cs="Times New Roman"/>
          <w:sz w:val="24"/>
          <w:szCs w:val="24"/>
        </w:rPr>
        <w:t>.</w:t>
      </w:r>
      <w:r w:rsidR="00881D9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62979FD" w14:textId="77777777" w:rsidR="000343CB" w:rsidRPr="00083B24" w:rsidRDefault="000343CB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EEDF91" w14:textId="738F14E9" w:rsidR="00083B24" w:rsidRPr="00083B24" w:rsidRDefault="00083B24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</w:t>
      </w:r>
      <w:r w:rsidR="004F7C94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083B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083B24">
        <w:rPr>
          <w:rFonts w:ascii="Times New Roman" w:eastAsia="Calibri" w:hAnsi="Times New Roman" w:cs="Times New Roman"/>
          <w:sz w:val="24"/>
          <w:szCs w:val="24"/>
        </w:rPr>
        <w:t xml:space="preserve">Käesolev seadus jõustub 2025. aasta 1. juulil. </w:t>
      </w:r>
    </w:p>
    <w:p w14:paraId="3F038A7A" w14:textId="77777777" w:rsidR="00083B24" w:rsidRPr="00083B24" w:rsidRDefault="00083B24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E44B22" w14:textId="77777777" w:rsidR="00083B24" w:rsidRDefault="00083B24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E2FF47" w14:textId="77777777" w:rsidR="00294316" w:rsidRPr="00083B24" w:rsidRDefault="00294316" w:rsidP="00083B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22FE8B" w14:textId="77777777" w:rsidR="00083B24" w:rsidRPr="00083B24" w:rsidRDefault="00083B24" w:rsidP="00083B2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83B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Lauri </w:t>
      </w:r>
      <w:proofErr w:type="spellStart"/>
      <w:r w:rsidRPr="00083B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Hussar</w:t>
      </w:r>
      <w:proofErr w:type="spellEnd"/>
    </w:p>
    <w:p w14:paraId="338BCDE6" w14:textId="77777777" w:rsidR="00083B24" w:rsidRPr="00083B24" w:rsidRDefault="00083B24" w:rsidP="00083B2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83B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Riigikogu esimees</w:t>
      </w:r>
    </w:p>
    <w:p w14:paraId="1566BB43" w14:textId="77777777" w:rsidR="00083B24" w:rsidRPr="00083B24" w:rsidRDefault="00083B24" w:rsidP="00083B2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12AB07D" w14:textId="7C44C03A" w:rsidR="00083B24" w:rsidRPr="00083B24" w:rsidRDefault="00083B24" w:rsidP="00083B2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83B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Tallinn, …………….. 2024</w:t>
      </w:r>
      <w:del w:id="75" w:author="Merike Koppel JM" w:date="2024-12-02T10:29:00Z">
        <w:r w:rsidRPr="00083B24" w:rsidDel="00C44137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. a.</w:delText>
        </w:r>
      </w:del>
      <w:r w:rsidRPr="00083B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DC17942" w14:textId="77777777" w:rsidR="00083B24" w:rsidRPr="00083B24" w:rsidRDefault="00083B24" w:rsidP="00083B2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255CE9E" w14:textId="26DF5DF5" w:rsidR="00083B24" w:rsidRPr="00083B24" w:rsidRDefault="00083B24" w:rsidP="00083B2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83B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Algatab Vabariigi Valitsus …………… 2024</w:t>
      </w:r>
      <w:del w:id="76" w:author="Merike Koppel JM" w:date="2024-12-02T10:29:00Z">
        <w:r w:rsidR="0044684B" w:rsidDel="00C44137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.</w:delText>
        </w:r>
        <w:r w:rsidRPr="00083B24" w:rsidDel="00C44137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 </w:delText>
        </w:r>
        <w:r w:rsidR="0044684B" w:rsidDel="00C44137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a.</w:delText>
        </w:r>
      </w:del>
    </w:p>
    <w:p w14:paraId="30E43DC5" w14:textId="77777777" w:rsidR="00083B24" w:rsidRPr="00083B24" w:rsidRDefault="00083B24" w:rsidP="00083B2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F227527" w14:textId="77777777" w:rsidR="00083B24" w:rsidRPr="00083B24" w:rsidRDefault="00083B24" w:rsidP="00083B2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83B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</w:t>
      </w:r>
      <w:r w:rsidRPr="00C44137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  <w:rPrChange w:id="77" w:author="Merike Koppel JM" w:date="2024-12-02T10:29:00Z">
            <w:rPr>
              <w:rFonts w:ascii="Times New Roman" w:eastAsia="Calibri" w:hAnsi="Times New Roman" w:cs="Times New Roman"/>
              <w:kern w:val="0"/>
              <w:sz w:val="24"/>
              <w:szCs w:val="24"/>
              <w14:ligatures w14:val="none"/>
            </w:rPr>
          </w:rPrChange>
        </w:rPr>
        <w:t>allkirjastatud digitaalselt</w:t>
      </w:r>
      <w:r w:rsidRPr="00083B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</w:p>
    <w:p w14:paraId="1E0D8180" w14:textId="77777777" w:rsidR="00191DB0" w:rsidRDefault="00191DB0" w:rsidP="00916A1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0B3D21E" w14:textId="77777777" w:rsidR="00191DB0" w:rsidRDefault="00191DB0" w:rsidP="00916A1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AFA80CE" w14:textId="77777777" w:rsidR="00191DB0" w:rsidRDefault="00191DB0" w:rsidP="00916A1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96B4554" w14:textId="77777777" w:rsidR="00191DB0" w:rsidRPr="00191DB0" w:rsidRDefault="00191DB0" w:rsidP="00916A1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sectPr w:rsidR="00191DB0" w:rsidRPr="00191DB0" w:rsidSect="00A66B27"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6" w:author="Merike Koppel JM" w:date="2024-12-02T10:48:00Z" w:initials="MKJ">
    <w:p w14:paraId="18497D34" w14:textId="708126B5" w:rsidR="00BC4B1D" w:rsidRDefault="00BC4B1D" w:rsidP="00BC4B1D">
      <w:pPr>
        <w:pStyle w:val="Kommentaaritekst"/>
      </w:pPr>
      <w:r>
        <w:rPr>
          <w:rStyle w:val="Kommentaariviide"/>
        </w:rPr>
        <w:annotationRef/>
      </w:r>
      <w:r>
        <w:t>Lõike algul viidatakse kaubale ja teenusele, siin räägitakse ainult asjast, kas teenuse eest ei vastutata?</w:t>
      </w:r>
    </w:p>
  </w:comment>
  <w:comment w:id="17" w:author="Kärt Voor" w:date="2024-12-08T20:36:00Z" w:initials="KV">
    <w:p w14:paraId="2B6DE396" w14:textId="77777777" w:rsidR="004B17E3" w:rsidRDefault="004B17E3" w:rsidP="004B17E3">
      <w:pPr>
        <w:pStyle w:val="Kommentaaritekst"/>
      </w:pPr>
      <w:r>
        <w:rPr>
          <w:rStyle w:val="Kommentaariviide"/>
        </w:rPr>
        <w:annotationRef/>
      </w:r>
      <w:r>
        <w:t>Muutmispunkt lõpeb jutumärkide ja semikooloniga.</w:t>
      </w:r>
    </w:p>
  </w:comment>
  <w:comment w:id="7" w:author="Piret Elenurm" w:date="2024-12-01T17:36:00Z" w:initials="PE">
    <w:p w14:paraId="6A31A61A" w14:textId="4F63C090" w:rsidR="0091437A" w:rsidRDefault="0091437A" w:rsidP="0091437A">
      <w:pPr>
        <w:pStyle w:val="Kommentaaritekst"/>
      </w:pPr>
      <w:r>
        <w:rPr>
          <w:rStyle w:val="Kommentaariviide"/>
        </w:rPr>
        <w:annotationRef/>
      </w:r>
      <w:r>
        <w:t>Lõike 4 ülevaatlikkuse ja parema loetavuse eesmärgil on ettepanek esimene lause esitada kasutades punktiloetelu nende juhtude kohta, mil on vaja paberdokumenti.</w:t>
      </w:r>
    </w:p>
  </w:comment>
  <w:comment w:id="22" w:author="Kärt Voor" w:date="2024-12-08T20:36:00Z" w:initials="KV">
    <w:p w14:paraId="6E5F8A2C" w14:textId="77777777" w:rsidR="004B17E3" w:rsidRDefault="004B17E3" w:rsidP="004B17E3">
      <w:pPr>
        <w:pStyle w:val="Kommentaaritekst"/>
      </w:pPr>
      <w:r>
        <w:rPr>
          <w:rStyle w:val="Kommentaariviide"/>
        </w:rPr>
        <w:annotationRef/>
      </w:r>
      <w:r>
        <w:t>Muutmispunkt algab jutumärkidega.</w:t>
      </w:r>
    </w:p>
  </w:comment>
  <w:comment w:id="29" w:author="Kärt Voor" w:date="2024-12-08T20:49:00Z" w:initials="KV">
    <w:p w14:paraId="7501BC94" w14:textId="77777777" w:rsidR="00D1087B" w:rsidRDefault="00D1087B" w:rsidP="00D1087B">
      <w:pPr>
        <w:pStyle w:val="Kommentaaritekst"/>
      </w:pPr>
      <w:r>
        <w:rPr>
          <w:rStyle w:val="Kommentaariviide"/>
        </w:rPr>
        <w:annotationRef/>
      </w:r>
      <w:r>
        <w:t>Siin "dokument", aga lg-s 4 ja lg-s 5(1) on "paberdokument". Seega tuleb ka siin märkida "paberdokument".</w:t>
      </w:r>
    </w:p>
  </w:comment>
  <w:comment w:id="34" w:author="Kärt Voor" w:date="2024-12-09T10:05:00Z" w:initials="KV">
    <w:p w14:paraId="18C944B5" w14:textId="77777777" w:rsidR="00F7060E" w:rsidRDefault="00F7060E" w:rsidP="00F7060E">
      <w:pPr>
        <w:pStyle w:val="Kommentaaritekst"/>
      </w:pPr>
      <w:r>
        <w:rPr>
          <w:rStyle w:val="Kommentaariviide"/>
        </w:rPr>
        <w:annotationRef/>
      </w:r>
      <w:r>
        <w:t>Palume SK-s avada, mis sisu on sõnal "vähemalt". Hetkel näib sõna olevat tarbetu ja teeme ettepaneku see sõna välja jätta, kuid kui esitate SK-s argumendid, miks see on vajalik, siis saame hinnata, kas loobume ettepanekust.</w:t>
      </w:r>
    </w:p>
  </w:comment>
  <w:comment w:id="35" w:author="Merike Koppel JM" w:date="2024-11-29T09:26:00Z" w:initials="MKJ">
    <w:p w14:paraId="4FCF88C4" w14:textId="44D8DA8D" w:rsidR="00BC4B1D" w:rsidRDefault="001C762F" w:rsidP="00BC4B1D">
      <w:pPr>
        <w:pStyle w:val="Kommentaaritekst"/>
      </w:pPr>
      <w:r>
        <w:rPr>
          <w:rStyle w:val="Kommentaariviide"/>
        </w:rPr>
        <w:annotationRef/>
      </w:r>
      <w:r w:rsidR="00BC4B1D">
        <w:t>Selline sõnastus on seadustes rohkem levinud ja kujunenud tavaks, on loetavam ja mõistetavam.</w:t>
      </w:r>
    </w:p>
  </w:comment>
  <w:comment w:id="50" w:author="Merike Koppel JM" w:date="2024-11-29T09:54:00Z" w:initials="MKJ">
    <w:p w14:paraId="3466C741" w14:textId="01BC0BBF" w:rsidR="007D6225" w:rsidRDefault="007D6225" w:rsidP="007D6225">
      <w:pPr>
        <w:pStyle w:val="Kommentaaritekst"/>
      </w:pPr>
      <w:r>
        <w:rPr>
          <w:rStyle w:val="Kommentaariviide"/>
        </w:rPr>
        <w:annotationRef/>
      </w:r>
      <w:r>
        <w:t>Kas nii?</w:t>
      </w:r>
    </w:p>
  </w:comment>
  <w:comment w:id="46" w:author="Kärt Voor" w:date="2024-12-09T10:56:00Z" w:initials="KV">
    <w:p w14:paraId="71DC127A" w14:textId="77777777" w:rsidR="00600096" w:rsidRDefault="00600096" w:rsidP="00600096">
      <w:pPr>
        <w:pStyle w:val="Kommentaaritekst"/>
      </w:pPr>
      <w:r>
        <w:rPr>
          <w:rStyle w:val="Kommentaariviide"/>
        </w:rPr>
        <w:annotationRef/>
      </w:r>
      <w:r>
        <w:t>Tarbetu kordus ja palume see välja jätta.</w:t>
      </w:r>
    </w:p>
  </w:comment>
  <w:comment w:id="51" w:author="Merike Koppel JM" w:date="2024-11-29T09:59:00Z" w:initials="MKJ">
    <w:p w14:paraId="3FCA74D5" w14:textId="189EED50" w:rsidR="007D6225" w:rsidRDefault="007D6225" w:rsidP="007D6225">
      <w:pPr>
        <w:pStyle w:val="Kommentaaritekst"/>
      </w:pPr>
      <w:r>
        <w:rPr>
          <w:rStyle w:val="Kommentaariviide"/>
        </w:rPr>
        <w:annotationRef/>
      </w:r>
      <w:r>
        <w:t>Kas nii?</w:t>
      </w:r>
    </w:p>
  </w:comment>
  <w:comment w:id="57" w:author="Merike Koppel JM" w:date="2024-11-29T09:53:00Z" w:initials="MKJ">
    <w:p w14:paraId="2D2D9430" w14:textId="77777777" w:rsidR="00BA77FC" w:rsidRDefault="007D6225" w:rsidP="00BA77FC">
      <w:pPr>
        <w:pStyle w:val="Kommentaaritekst"/>
      </w:pPr>
      <w:r>
        <w:rPr>
          <w:rStyle w:val="Kommentaariviide"/>
        </w:rPr>
        <w:annotationRef/>
      </w:r>
      <w:r w:rsidR="00BA77FC">
        <w:t xml:space="preserve">Kordab eelmist lauset … võiks eelmisega kokku panna: </w:t>
      </w:r>
    </w:p>
    <w:p w14:paraId="0321F482" w14:textId="77777777" w:rsidR="00BA77FC" w:rsidRDefault="00BA77FC" w:rsidP="00BA77FC">
      <w:pPr>
        <w:pStyle w:val="Kommentaaritekst"/>
      </w:pPr>
      <w:r>
        <w:t xml:space="preserve">"Tarbijal peab olema võimalus valida arveedastus oma e-posti või postiaadressile muudest arve edastamise võimalustest olenemata." </w:t>
      </w:r>
    </w:p>
  </w:comment>
  <w:comment w:id="61" w:author="Merike Koppel JM" w:date="2024-11-29T10:37:00Z" w:initials="MKJ">
    <w:p w14:paraId="6E6CB6AB" w14:textId="5B9A2548" w:rsidR="003037BE" w:rsidRDefault="003037BE" w:rsidP="003037BE">
      <w:pPr>
        <w:pStyle w:val="Kommentaaritekst"/>
      </w:pPr>
      <w:r>
        <w:rPr>
          <w:rStyle w:val="Kommentaariviide"/>
        </w:rPr>
        <w:annotationRef/>
      </w:r>
      <w:r>
        <w:t>HÕNTE järgi tuleks seaduses sulgusid vältida...</w:t>
      </w:r>
    </w:p>
  </w:comment>
  <w:comment w:id="60" w:author="Kärt Voor" w:date="2024-12-09T10:17:00Z" w:initials="KV">
    <w:p w14:paraId="51A855BA" w14:textId="77777777" w:rsidR="00CD1473" w:rsidRDefault="00CD1473" w:rsidP="00CD1473">
      <w:pPr>
        <w:pStyle w:val="Kommentaaritekst"/>
      </w:pPr>
      <w:r>
        <w:rPr>
          <w:rStyle w:val="Kommentaariviide"/>
        </w:rPr>
        <w:annotationRef/>
      </w:r>
      <w:r>
        <w:t>Masintöödeldavate arvete ehk e-arvete regulatsioon on raamatupidamise seaduses. Palume siin esitada viide RPS asjakohasele normile: ...kui teiseks arveedastusviisiks on raamatupidamise seaduse §  lõikes Y nimetatud  e-arve.</w:t>
      </w:r>
    </w:p>
  </w:comment>
  <w:comment w:id="68" w:author="Kärt Voor" w:date="2024-12-09T10:36:00Z" w:initials="KV">
    <w:p w14:paraId="05206879" w14:textId="77777777" w:rsidR="00F460D2" w:rsidRDefault="00F460D2" w:rsidP="00F460D2">
      <w:pPr>
        <w:pStyle w:val="Kommentaaritekst"/>
      </w:pPr>
      <w:r>
        <w:rPr>
          <w:rStyle w:val="Kommentaariviide"/>
        </w:rPr>
        <w:annotationRef/>
      </w:r>
      <w:r>
        <w:t>Palume esitada ka viide seadusele, mille tähenduses "kestvuslepingut" mõistame.</w:t>
      </w:r>
    </w:p>
  </w:comment>
  <w:comment w:id="69" w:author="Merike Koppel JM" w:date="2024-11-29T10:37:00Z" w:initials="MKJ">
    <w:p w14:paraId="7C8965F8" w14:textId="67AB1D49" w:rsidR="003037BE" w:rsidRDefault="003037BE" w:rsidP="003037BE">
      <w:pPr>
        <w:pStyle w:val="Kommentaaritekst"/>
      </w:pPr>
      <w:r>
        <w:rPr>
          <w:rStyle w:val="Kommentaariviide"/>
        </w:rPr>
        <w:annotationRef/>
      </w:r>
      <w:r>
        <w:t>kokku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497D34" w15:done="0"/>
  <w15:commentEx w15:paraId="2B6DE396" w15:done="0"/>
  <w15:commentEx w15:paraId="6A31A61A" w15:done="0"/>
  <w15:commentEx w15:paraId="6E5F8A2C" w15:done="0"/>
  <w15:commentEx w15:paraId="7501BC94" w15:done="0"/>
  <w15:commentEx w15:paraId="18C944B5" w15:done="0"/>
  <w15:commentEx w15:paraId="4FCF88C4" w15:done="0"/>
  <w15:commentEx w15:paraId="3466C741" w15:done="0"/>
  <w15:commentEx w15:paraId="71DC127A" w15:done="0"/>
  <w15:commentEx w15:paraId="3FCA74D5" w15:done="0"/>
  <w15:commentEx w15:paraId="0321F482" w15:done="0"/>
  <w15:commentEx w15:paraId="6E6CB6AB" w15:done="0"/>
  <w15:commentEx w15:paraId="51A855BA" w15:done="0"/>
  <w15:commentEx w15:paraId="05206879" w15:done="0"/>
  <w15:commentEx w15:paraId="7C8965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F80F0B" w16cex:dateUtc="2024-12-02T08:48:00Z"/>
  <w16cex:commentExtensible w16cex:durableId="2B0081B3" w16cex:dateUtc="2024-12-08T18:36:00Z"/>
  <w16cex:commentExtensible w16cex:durableId="2AF71D03" w16cex:dateUtc="2024-12-01T15:36:00Z"/>
  <w16cex:commentExtensible w16cex:durableId="2B0081C4" w16cex:dateUtc="2024-12-08T18:36:00Z"/>
  <w16cex:commentExtensible w16cex:durableId="2B0084D0" w16cex:dateUtc="2024-12-08T18:49:00Z"/>
  <w16cex:commentExtensible w16cex:durableId="2B013F53" w16cex:dateUtc="2024-12-09T08:05:00Z"/>
  <w16cex:commentExtensible w16cex:durableId="2AF40733" w16cex:dateUtc="2024-11-29T07:26:00Z"/>
  <w16cex:commentExtensible w16cex:durableId="2AF40DC0" w16cex:dateUtc="2024-11-29T07:54:00Z"/>
  <w16cex:commentExtensible w16cex:durableId="2B014B77" w16cex:dateUtc="2024-12-09T08:56:00Z"/>
  <w16cex:commentExtensible w16cex:durableId="2AF40EE6" w16cex:dateUtc="2024-11-29T07:59:00Z"/>
  <w16cex:commentExtensible w16cex:durableId="2AF40D97" w16cex:dateUtc="2024-11-29T07:53:00Z"/>
  <w16cex:commentExtensible w16cex:durableId="2AF417D2" w16cex:dateUtc="2024-11-29T08:37:00Z"/>
  <w16cex:commentExtensible w16cex:durableId="2B01422E" w16cex:dateUtc="2024-12-09T08:17:00Z"/>
  <w16cex:commentExtensible w16cex:durableId="2B0146AE" w16cex:dateUtc="2024-12-09T08:36:00Z"/>
  <w16cex:commentExtensible w16cex:durableId="2AF417DE" w16cex:dateUtc="2024-11-29T08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97D34" w16cid:durableId="2AF80F0B"/>
  <w16cid:commentId w16cid:paraId="2B6DE396" w16cid:durableId="2B0081B3"/>
  <w16cid:commentId w16cid:paraId="6A31A61A" w16cid:durableId="2AF71D03"/>
  <w16cid:commentId w16cid:paraId="6E5F8A2C" w16cid:durableId="2B0081C4"/>
  <w16cid:commentId w16cid:paraId="7501BC94" w16cid:durableId="2B0084D0"/>
  <w16cid:commentId w16cid:paraId="18C944B5" w16cid:durableId="2B013F53"/>
  <w16cid:commentId w16cid:paraId="4FCF88C4" w16cid:durableId="2AF40733"/>
  <w16cid:commentId w16cid:paraId="3466C741" w16cid:durableId="2AF40DC0"/>
  <w16cid:commentId w16cid:paraId="71DC127A" w16cid:durableId="2B014B77"/>
  <w16cid:commentId w16cid:paraId="3FCA74D5" w16cid:durableId="2AF40EE6"/>
  <w16cid:commentId w16cid:paraId="0321F482" w16cid:durableId="2AF40D97"/>
  <w16cid:commentId w16cid:paraId="6E6CB6AB" w16cid:durableId="2AF417D2"/>
  <w16cid:commentId w16cid:paraId="51A855BA" w16cid:durableId="2B01422E"/>
  <w16cid:commentId w16cid:paraId="05206879" w16cid:durableId="2B0146AE"/>
  <w16cid:commentId w16cid:paraId="7C8965F8" w16cid:durableId="2AF417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3688F" w14:textId="77777777" w:rsidR="00EE12AA" w:rsidRDefault="00EE12AA" w:rsidP="00000177">
      <w:pPr>
        <w:spacing w:after="0" w:line="240" w:lineRule="auto"/>
      </w:pPr>
      <w:r>
        <w:separator/>
      </w:r>
    </w:p>
  </w:endnote>
  <w:endnote w:type="continuationSeparator" w:id="0">
    <w:p w14:paraId="7AF1E0F5" w14:textId="77777777" w:rsidR="00EE12AA" w:rsidRDefault="00EE12AA" w:rsidP="0000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8056767"/>
      <w:docPartObj>
        <w:docPartGallery w:val="Page Numbers (Bottom of Page)"/>
        <w:docPartUnique/>
      </w:docPartObj>
    </w:sdtPr>
    <w:sdtEndPr/>
    <w:sdtContent>
      <w:p w14:paraId="674047E0" w14:textId="5EAB02A8" w:rsidR="00000177" w:rsidRDefault="00000177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A6880A" w14:textId="77777777" w:rsidR="00000177" w:rsidRDefault="000001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59EB" w14:textId="77777777" w:rsidR="00EE12AA" w:rsidRDefault="00EE12AA" w:rsidP="00000177">
      <w:pPr>
        <w:spacing w:after="0" w:line="240" w:lineRule="auto"/>
      </w:pPr>
      <w:r>
        <w:separator/>
      </w:r>
    </w:p>
  </w:footnote>
  <w:footnote w:type="continuationSeparator" w:id="0">
    <w:p w14:paraId="3B4479EF" w14:textId="77777777" w:rsidR="00EE12AA" w:rsidRDefault="00EE12AA" w:rsidP="00000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C3D48"/>
    <w:multiLevelType w:val="hybridMultilevel"/>
    <w:tmpl w:val="73087F50"/>
    <w:lvl w:ilvl="0" w:tplc="83B660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1A063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F7E60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3C6D2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240A3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FFE29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AD4C6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FBE3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2C25E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39CA4980"/>
    <w:multiLevelType w:val="hybridMultilevel"/>
    <w:tmpl w:val="D820C5F0"/>
    <w:lvl w:ilvl="0" w:tplc="14E297F0">
      <w:start w:val="1"/>
      <w:numFmt w:val="decimal"/>
      <w:lvlText w:val="%1)"/>
      <w:lvlJc w:val="left"/>
      <w:pPr>
        <w:ind w:left="1020" w:hanging="360"/>
      </w:pPr>
    </w:lvl>
    <w:lvl w:ilvl="1" w:tplc="54C693DE">
      <w:start w:val="1"/>
      <w:numFmt w:val="decimal"/>
      <w:lvlText w:val="%2)"/>
      <w:lvlJc w:val="left"/>
      <w:pPr>
        <w:ind w:left="1020" w:hanging="360"/>
      </w:pPr>
    </w:lvl>
    <w:lvl w:ilvl="2" w:tplc="0ED428D8">
      <w:start w:val="1"/>
      <w:numFmt w:val="decimal"/>
      <w:lvlText w:val="%3)"/>
      <w:lvlJc w:val="left"/>
      <w:pPr>
        <w:ind w:left="1020" w:hanging="360"/>
      </w:pPr>
    </w:lvl>
    <w:lvl w:ilvl="3" w:tplc="365AA21E">
      <w:start w:val="1"/>
      <w:numFmt w:val="decimal"/>
      <w:lvlText w:val="%4)"/>
      <w:lvlJc w:val="left"/>
      <w:pPr>
        <w:ind w:left="1020" w:hanging="360"/>
      </w:pPr>
    </w:lvl>
    <w:lvl w:ilvl="4" w:tplc="DBA03C2E">
      <w:start w:val="1"/>
      <w:numFmt w:val="decimal"/>
      <w:lvlText w:val="%5)"/>
      <w:lvlJc w:val="left"/>
      <w:pPr>
        <w:ind w:left="1020" w:hanging="360"/>
      </w:pPr>
    </w:lvl>
    <w:lvl w:ilvl="5" w:tplc="32C05C5A">
      <w:start w:val="1"/>
      <w:numFmt w:val="decimal"/>
      <w:lvlText w:val="%6)"/>
      <w:lvlJc w:val="left"/>
      <w:pPr>
        <w:ind w:left="1020" w:hanging="360"/>
      </w:pPr>
    </w:lvl>
    <w:lvl w:ilvl="6" w:tplc="7BCCCBC6">
      <w:start w:val="1"/>
      <w:numFmt w:val="decimal"/>
      <w:lvlText w:val="%7)"/>
      <w:lvlJc w:val="left"/>
      <w:pPr>
        <w:ind w:left="1020" w:hanging="360"/>
      </w:pPr>
    </w:lvl>
    <w:lvl w:ilvl="7" w:tplc="24646202">
      <w:start w:val="1"/>
      <w:numFmt w:val="decimal"/>
      <w:lvlText w:val="%8)"/>
      <w:lvlJc w:val="left"/>
      <w:pPr>
        <w:ind w:left="1020" w:hanging="360"/>
      </w:pPr>
    </w:lvl>
    <w:lvl w:ilvl="8" w:tplc="71C4CD8A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3F6E2F7F"/>
    <w:multiLevelType w:val="hybridMultilevel"/>
    <w:tmpl w:val="96442F08"/>
    <w:lvl w:ilvl="0" w:tplc="C184A0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1812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24E0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CD0A6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0B63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1DA3E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43822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C9871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F2412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417D1F36"/>
    <w:multiLevelType w:val="hybridMultilevel"/>
    <w:tmpl w:val="11648E2A"/>
    <w:lvl w:ilvl="0" w:tplc="59964F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45C42B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F53E11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7982EE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59FA1E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DB4CB00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C020014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E51CF61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2864E7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4" w15:restartNumberingAfterBreak="0">
    <w:nsid w:val="63E34314"/>
    <w:multiLevelType w:val="hybridMultilevel"/>
    <w:tmpl w:val="40069476"/>
    <w:lvl w:ilvl="0" w:tplc="0CC680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5744F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B34E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B2A88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E563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B667F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49831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2ECD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6E41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663192958">
    <w:abstractNumId w:val="1"/>
  </w:num>
  <w:num w:numId="2" w16cid:durableId="1879077113">
    <w:abstractNumId w:val="3"/>
  </w:num>
  <w:num w:numId="3" w16cid:durableId="1457289671">
    <w:abstractNumId w:val="2"/>
  </w:num>
  <w:num w:numId="4" w16cid:durableId="453254383">
    <w:abstractNumId w:val="4"/>
  </w:num>
  <w:num w:numId="5" w16cid:durableId="61259718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ärt Voor">
    <w15:presenceInfo w15:providerId="AD" w15:userId="S::Kart.Voor@just.ee::936b5c4a-8b96-47d5-8faa-8f1d9925cbbc"/>
  </w15:person>
  <w15:person w15:author="Merike Koppel JM">
    <w15:presenceInfo w15:providerId="AD" w15:userId="S-1-5-21-23267018-1296325175-649218145-116797"/>
  </w15:person>
  <w15:person w15:author="Piret Elenurm">
    <w15:presenceInfo w15:providerId="AD" w15:userId="S::Piret.Elenurm@just.ee::4e45e1f1-6eff-4699-9639-ef1f32c6ef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A1C"/>
    <w:rsid w:val="00000177"/>
    <w:rsid w:val="0000049E"/>
    <w:rsid w:val="00003786"/>
    <w:rsid w:val="000040DF"/>
    <w:rsid w:val="000056BF"/>
    <w:rsid w:val="00010111"/>
    <w:rsid w:val="000107F9"/>
    <w:rsid w:val="00010952"/>
    <w:rsid w:val="00012EDA"/>
    <w:rsid w:val="000136CE"/>
    <w:rsid w:val="00016DDE"/>
    <w:rsid w:val="00022316"/>
    <w:rsid w:val="00027DEF"/>
    <w:rsid w:val="000314F6"/>
    <w:rsid w:val="000343CB"/>
    <w:rsid w:val="000400B3"/>
    <w:rsid w:val="00043BE7"/>
    <w:rsid w:val="00054CA3"/>
    <w:rsid w:val="00072A76"/>
    <w:rsid w:val="00075385"/>
    <w:rsid w:val="00083B24"/>
    <w:rsid w:val="00092352"/>
    <w:rsid w:val="0009354C"/>
    <w:rsid w:val="000944AD"/>
    <w:rsid w:val="00095C76"/>
    <w:rsid w:val="00097ADD"/>
    <w:rsid w:val="000A0DBB"/>
    <w:rsid w:val="000A5BAD"/>
    <w:rsid w:val="000B50B3"/>
    <w:rsid w:val="000C0145"/>
    <w:rsid w:val="000C0225"/>
    <w:rsid w:val="000C16A6"/>
    <w:rsid w:val="000C232E"/>
    <w:rsid w:val="000C2A5B"/>
    <w:rsid w:val="000C337B"/>
    <w:rsid w:val="000C51BC"/>
    <w:rsid w:val="000D04D6"/>
    <w:rsid w:val="000D0B1B"/>
    <w:rsid w:val="000D7180"/>
    <w:rsid w:val="000D726F"/>
    <w:rsid w:val="000D737B"/>
    <w:rsid w:val="000E5A8C"/>
    <w:rsid w:val="000E5B36"/>
    <w:rsid w:val="000F53DB"/>
    <w:rsid w:val="00103A28"/>
    <w:rsid w:val="00113998"/>
    <w:rsid w:val="001179F1"/>
    <w:rsid w:val="001209A1"/>
    <w:rsid w:val="001233A3"/>
    <w:rsid w:val="00126D45"/>
    <w:rsid w:val="0013057B"/>
    <w:rsid w:val="00133377"/>
    <w:rsid w:val="00145116"/>
    <w:rsid w:val="00146B1D"/>
    <w:rsid w:val="00146FCD"/>
    <w:rsid w:val="00152B6C"/>
    <w:rsid w:val="00160898"/>
    <w:rsid w:val="00164FCB"/>
    <w:rsid w:val="00166B86"/>
    <w:rsid w:val="001720EE"/>
    <w:rsid w:val="0017408C"/>
    <w:rsid w:val="0018385A"/>
    <w:rsid w:val="001839F0"/>
    <w:rsid w:val="00186479"/>
    <w:rsid w:val="00191ADB"/>
    <w:rsid w:val="00191DB0"/>
    <w:rsid w:val="00194121"/>
    <w:rsid w:val="001A3643"/>
    <w:rsid w:val="001A3F20"/>
    <w:rsid w:val="001B20DB"/>
    <w:rsid w:val="001B5A3B"/>
    <w:rsid w:val="001B7455"/>
    <w:rsid w:val="001C33F0"/>
    <w:rsid w:val="001C762F"/>
    <w:rsid w:val="001D17BA"/>
    <w:rsid w:val="001D35F2"/>
    <w:rsid w:val="001D7C87"/>
    <w:rsid w:val="001E3B89"/>
    <w:rsid w:val="001E3BB4"/>
    <w:rsid w:val="001E5C2C"/>
    <w:rsid w:val="001E728F"/>
    <w:rsid w:val="001F3840"/>
    <w:rsid w:val="001F756D"/>
    <w:rsid w:val="001F796A"/>
    <w:rsid w:val="001F79EB"/>
    <w:rsid w:val="00202D81"/>
    <w:rsid w:val="0020439C"/>
    <w:rsid w:val="002212AC"/>
    <w:rsid w:val="00223C37"/>
    <w:rsid w:val="00240FE7"/>
    <w:rsid w:val="00242143"/>
    <w:rsid w:val="00242515"/>
    <w:rsid w:val="00242A62"/>
    <w:rsid w:val="0024303B"/>
    <w:rsid w:val="002471DB"/>
    <w:rsid w:val="002502BA"/>
    <w:rsid w:val="002512C6"/>
    <w:rsid w:val="002549F9"/>
    <w:rsid w:val="00256AD8"/>
    <w:rsid w:val="00276EDF"/>
    <w:rsid w:val="00286A37"/>
    <w:rsid w:val="00294316"/>
    <w:rsid w:val="00295932"/>
    <w:rsid w:val="002A474E"/>
    <w:rsid w:val="002A47FE"/>
    <w:rsid w:val="002A631D"/>
    <w:rsid w:val="002B0D28"/>
    <w:rsid w:val="002C5F0C"/>
    <w:rsid w:val="002D176A"/>
    <w:rsid w:val="002D370C"/>
    <w:rsid w:val="002E622E"/>
    <w:rsid w:val="002E6DF9"/>
    <w:rsid w:val="002F56F6"/>
    <w:rsid w:val="003006F5"/>
    <w:rsid w:val="00300733"/>
    <w:rsid w:val="003017A4"/>
    <w:rsid w:val="003037BE"/>
    <w:rsid w:val="00306BA1"/>
    <w:rsid w:val="00307917"/>
    <w:rsid w:val="00310037"/>
    <w:rsid w:val="003106CB"/>
    <w:rsid w:val="003106E3"/>
    <w:rsid w:val="00311256"/>
    <w:rsid w:val="003122C6"/>
    <w:rsid w:val="00312E5A"/>
    <w:rsid w:val="00314DE6"/>
    <w:rsid w:val="00316F6A"/>
    <w:rsid w:val="00320343"/>
    <w:rsid w:val="00320AD0"/>
    <w:rsid w:val="00320ADB"/>
    <w:rsid w:val="00331F96"/>
    <w:rsid w:val="00335A7E"/>
    <w:rsid w:val="00344C24"/>
    <w:rsid w:val="0035530B"/>
    <w:rsid w:val="00360A62"/>
    <w:rsid w:val="00360C6A"/>
    <w:rsid w:val="00362679"/>
    <w:rsid w:val="003661D7"/>
    <w:rsid w:val="00367642"/>
    <w:rsid w:val="003701A3"/>
    <w:rsid w:val="00381772"/>
    <w:rsid w:val="00382C6E"/>
    <w:rsid w:val="00384413"/>
    <w:rsid w:val="00384BE3"/>
    <w:rsid w:val="003A0E04"/>
    <w:rsid w:val="003A1E29"/>
    <w:rsid w:val="003A68C3"/>
    <w:rsid w:val="003A6E8B"/>
    <w:rsid w:val="003B0FF4"/>
    <w:rsid w:val="003B7424"/>
    <w:rsid w:val="003C12F7"/>
    <w:rsid w:val="003C730F"/>
    <w:rsid w:val="003C7844"/>
    <w:rsid w:val="003D6493"/>
    <w:rsid w:val="003E558F"/>
    <w:rsid w:val="003E6084"/>
    <w:rsid w:val="003F00D6"/>
    <w:rsid w:val="003F40EE"/>
    <w:rsid w:val="004017CF"/>
    <w:rsid w:val="00404707"/>
    <w:rsid w:val="004057EA"/>
    <w:rsid w:val="00406F6B"/>
    <w:rsid w:val="00407205"/>
    <w:rsid w:val="0041590B"/>
    <w:rsid w:val="00417701"/>
    <w:rsid w:val="00420709"/>
    <w:rsid w:val="004208C0"/>
    <w:rsid w:val="00427C1F"/>
    <w:rsid w:val="00430643"/>
    <w:rsid w:val="004306EE"/>
    <w:rsid w:val="0043082C"/>
    <w:rsid w:val="00432124"/>
    <w:rsid w:val="00432236"/>
    <w:rsid w:val="00441B4F"/>
    <w:rsid w:val="00443830"/>
    <w:rsid w:val="0044684B"/>
    <w:rsid w:val="0045639F"/>
    <w:rsid w:val="00456B1C"/>
    <w:rsid w:val="00460A03"/>
    <w:rsid w:val="00461CB6"/>
    <w:rsid w:val="004636A1"/>
    <w:rsid w:val="00465F86"/>
    <w:rsid w:val="00470F57"/>
    <w:rsid w:val="004769C9"/>
    <w:rsid w:val="00483024"/>
    <w:rsid w:val="004850C6"/>
    <w:rsid w:val="00493CE8"/>
    <w:rsid w:val="0049504B"/>
    <w:rsid w:val="004B17E3"/>
    <w:rsid w:val="004B280F"/>
    <w:rsid w:val="004B4334"/>
    <w:rsid w:val="004B5961"/>
    <w:rsid w:val="004B5D99"/>
    <w:rsid w:val="004C0C1E"/>
    <w:rsid w:val="004C0CD8"/>
    <w:rsid w:val="004C22AF"/>
    <w:rsid w:val="004C451D"/>
    <w:rsid w:val="004C5AB6"/>
    <w:rsid w:val="004C6653"/>
    <w:rsid w:val="004D21B9"/>
    <w:rsid w:val="004D71CE"/>
    <w:rsid w:val="004E1172"/>
    <w:rsid w:val="004E6368"/>
    <w:rsid w:val="004E6AC3"/>
    <w:rsid w:val="004F0574"/>
    <w:rsid w:val="004F135C"/>
    <w:rsid w:val="004F4FA2"/>
    <w:rsid w:val="004F56EC"/>
    <w:rsid w:val="004F5811"/>
    <w:rsid w:val="004F7C94"/>
    <w:rsid w:val="00501731"/>
    <w:rsid w:val="00514768"/>
    <w:rsid w:val="00516AB4"/>
    <w:rsid w:val="00516B47"/>
    <w:rsid w:val="005213D2"/>
    <w:rsid w:val="00527FFD"/>
    <w:rsid w:val="00531848"/>
    <w:rsid w:val="00534FB1"/>
    <w:rsid w:val="005413A6"/>
    <w:rsid w:val="00542805"/>
    <w:rsid w:val="005601F6"/>
    <w:rsid w:val="00561B0C"/>
    <w:rsid w:val="005649F4"/>
    <w:rsid w:val="00565367"/>
    <w:rsid w:val="00566BE5"/>
    <w:rsid w:val="00576B2B"/>
    <w:rsid w:val="005935A7"/>
    <w:rsid w:val="00595B3C"/>
    <w:rsid w:val="005973D8"/>
    <w:rsid w:val="005A1AB6"/>
    <w:rsid w:val="005A572F"/>
    <w:rsid w:val="005B78C7"/>
    <w:rsid w:val="005C03D6"/>
    <w:rsid w:val="005C5887"/>
    <w:rsid w:val="005C6DEE"/>
    <w:rsid w:val="005C77B3"/>
    <w:rsid w:val="005D1513"/>
    <w:rsid w:val="005D2F3F"/>
    <w:rsid w:val="005D4DAD"/>
    <w:rsid w:val="005D6643"/>
    <w:rsid w:val="005D7616"/>
    <w:rsid w:val="005E19D9"/>
    <w:rsid w:val="005F16D8"/>
    <w:rsid w:val="005F18A0"/>
    <w:rsid w:val="005F2259"/>
    <w:rsid w:val="005F2D28"/>
    <w:rsid w:val="005F6434"/>
    <w:rsid w:val="005F77FB"/>
    <w:rsid w:val="005F7869"/>
    <w:rsid w:val="00600096"/>
    <w:rsid w:val="0060032E"/>
    <w:rsid w:val="00600635"/>
    <w:rsid w:val="00600B3E"/>
    <w:rsid w:val="00600DF2"/>
    <w:rsid w:val="006029B8"/>
    <w:rsid w:val="00604F70"/>
    <w:rsid w:val="00607B47"/>
    <w:rsid w:val="00607C4B"/>
    <w:rsid w:val="00607F1F"/>
    <w:rsid w:val="00610B64"/>
    <w:rsid w:val="0061259A"/>
    <w:rsid w:val="00625357"/>
    <w:rsid w:val="00627644"/>
    <w:rsid w:val="00627BA8"/>
    <w:rsid w:val="0064200A"/>
    <w:rsid w:val="00652392"/>
    <w:rsid w:val="00654247"/>
    <w:rsid w:val="00674263"/>
    <w:rsid w:val="00675811"/>
    <w:rsid w:val="0069219D"/>
    <w:rsid w:val="006A0612"/>
    <w:rsid w:val="006A785B"/>
    <w:rsid w:val="006B2E08"/>
    <w:rsid w:val="006B7A7B"/>
    <w:rsid w:val="006C1C34"/>
    <w:rsid w:val="006C1EE1"/>
    <w:rsid w:val="006C3630"/>
    <w:rsid w:val="006C5131"/>
    <w:rsid w:val="006C6501"/>
    <w:rsid w:val="006C688A"/>
    <w:rsid w:val="006C792C"/>
    <w:rsid w:val="006D0652"/>
    <w:rsid w:val="006D0968"/>
    <w:rsid w:val="006D41D7"/>
    <w:rsid w:val="006E0A26"/>
    <w:rsid w:val="006E29E0"/>
    <w:rsid w:val="006E4C25"/>
    <w:rsid w:val="006E4C64"/>
    <w:rsid w:val="006E6485"/>
    <w:rsid w:val="006F1DC2"/>
    <w:rsid w:val="006F259D"/>
    <w:rsid w:val="006F2EE9"/>
    <w:rsid w:val="006F446B"/>
    <w:rsid w:val="006F4C2E"/>
    <w:rsid w:val="00701F00"/>
    <w:rsid w:val="00704A6A"/>
    <w:rsid w:val="00704B41"/>
    <w:rsid w:val="007050E3"/>
    <w:rsid w:val="007206FA"/>
    <w:rsid w:val="007220E1"/>
    <w:rsid w:val="00725EDB"/>
    <w:rsid w:val="00730B2D"/>
    <w:rsid w:val="00732775"/>
    <w:rsid w:val="00734E8B"/>
    <w:rsid w:val="00744ACF"/>
    <w:rsid w:val="00746E0A"/>
    <w:rsid w:val="00747AA5"/>
    <w:rsid w:val="0076516E"/>
    <w:rsid w:val="007708B9"/>
    <w:rsid w:val="00775E54"/>
    <w:rsid w:val="0077792A"/>
    <w:rsid w:val="00780926"/>
    <w:rsid w:val="007836F6"/>
    <w:rsid w:val="0078405D"/>
    <w:rsid w:val="00793835"/>
    <w:rsid w:val="00793DB4"/>
    <w:rsid w:val="007968FA"/>
    <w:rsid w:val="007A4ADD"/>
    <w:rsid w:val="007B4061"/>
    <w:rsid w:val="007C2DFB"/>
    <w:rsid w:val="007C3CC3"/>
    <w:rsid w:val="007D10AA"/>
    <w:rsid w:val="007D3359"/>
    <w:rsid w:val="007D6225"/>
    <w:rsid w:val="007F2DC1"/>
    <w:rsid w:val="007F42BF"/>
    <w:rsid w:val="007F4796"/>
    <w:rsid w:val="00807125"/>
    <w:rsid w:val="008116A9"/>
    <w:rsid w:val="0081240F"/>
    <w:rsid w:val="00814BFD"/>
    <w:rsid w:val="00822DD4"/>
    <w:rsid w:val="008310FF"/>
    <w:rsid w:val="00831AEB"/>
    <w:rsid w:val="008443A2"/>
    <w:rsid w:val="00844C61"/>
    <w:rsid w:val="00853CD6"/>
    <w:rsid w:val="00854AD1"/>
    <w:rsid w:val="00861F2A"/>
    <w:rsid w:val="0086419D"/>
    <w:rsid w:val="00880033"/>
    <w:rsid w:val="00881420"/>
    <w:rsid w:val="00881D9C"/>
    <w:rsid w:val="008822CA"/>
    <w:rsid w:val="00884AE9"/>
    <w:rsid w:val="00892344"/>
    <w:rsid w:val="008A0C4E"/>
    <w:rsid w:val="008A20F6"/>
    <w:rsid w:val="008B015B"/>
    <w:rsid w:val="008B01B0"/>
    <w:rsid w:val="008B5072"/>
    <w:rsid w:val="008C04CE"/>
    <w:rsid w:val="008C7B45"/>
    <w:rsid w:val="008D0148"/>
    <w:rsid w:val="008D18C7"/>
    <w:rsid w:val="008D23E4"/>
    <w:rsid w:val="008D2A64"/>
    <w:rsid w:val="008D3677"/>
    <w:rsid w:val="008D70A1"/>
    <w:rsid w:val="008D724A"/>
    <w:rsid w:val="008E37A8"/>
    <w:rsid w:val="008E7FB4"/>
    <w:rsid w:val="008F1AB6"/>
    <w:rsid w:val="008F736B"/>
    <w:rsid w:val="00901805"/>
    <w:rsid w:val="00904C12"/>
    <w:rsid w:val="009100E7"/>
    <w:rsid w:val="00910E7D"/>
    <w:rsid w:val="0091158C"/>
    <w:rsid w:val="0091437A"/>
    <w:rsid w:val="00916272"/>
    <w:rsid w:val="00916A1C"/>
    <w:rsid w:val="0092036D"/>
    <w:rsid w:val="00926B2E"/>
    <w:rsid w:val="0093028D"/>
    <w:rsid w:val="0093190F"/>
    <w:rsid w:val="00931920"/>
    <w:rsid w:val="00944579"/>
    <w:rsid w:val="009535B0"/>
    <w:rsid w:val="009559D8"/>
    <w:rsid w:val="00955B24"/>
    <w:rsid w:val="00963F25"/>
    <w:rsid w:val="009729D8"/>
    <w:rsid w:val="00977FDF"/>
    <w:rsid w:val="00996C99"/>
    <w:rsid w:val="009A474A"/>
    <w:rsid w:val="009A6D68"/>
    <w:rsid w:val="009B3DE8"/>
    <w:rsid w:val="009C3340"/>
    <w:rsid w:val="009C3D49"/>
    <w:rsid w:val="009C541C"/>
    <w:rsid w:val="009D0201"/>
    <w:rsid w:val="009D0967"/>
    <w:rsid w:val="009D59E6"/>
    <w:rsid w:val="009D6F02"/>
    <w:rsid w:val="009E1FE3"/>
    <w:rsid w:val="009E5988"/>
    <w:rsid w:val="00A06A67"/>
    <w:rsid w:val="00A07D1E"/>
    <w:rsid w:val="00A07D9B"/>
    <w:rsid w:val="00A10E75"/>
    <w:rsid w:val="00A11C6D"/>
    <w:rsid w:val="00A12160"/>
    <w:rsid w:val="00A16105"/>
    <w:rsid w:val="00A164C6"/>
    <w:rsid w:val="00A16851"/>
    <w:rsid w:val="00A25A8C"/>
    <w:rsid w:val="00A25C05"/>
    <w:rsid w:val="00A26673"/>
    <w:rsid w:val="00A2676C"/>
    <w:rsid w:val="00A308A9"/>
    <w:rsid w:val="00A30F57"/>
    <w:rsid w:val="00A32AB9"/>
    <w:rsid w:val="00A36650"/>
    <w:rsid w:val="00A430A4"/>
    <w:rsid w:val="00A433A2"/>
    <w:rsid w:val="00A44693"/>
    <w:rsid w:val="00A53908"/>
    <w:rsid w:val="00A54E47"/>
    <w:rsid w:val="00A617F7"/>
    <w:rsid w:val="00A6232A"/>
    <w:rsid w:val="00A651A1"/>
    <w:rsid w:val="00A665E3"/>
    <w:rsid w:val="00A66B27"/>
    <w:rsid w:val="00A832A2"/>
    <w:rsid w:val="00A875DA"/>
    <w:rsid w:val="00A90BB6"/>
    <w:rsid w:val="00A96EE5"/>
    <w:rsid w:val="00AA1A8A"/>
    <w:rsid w:val="00AA267B"/>
    <w:rsid w:val="00AB0143"/>
    <w:rsid w:val="00AB3643"/>
    <w:rsid w:val="00AB6A9F"/>
    <w:rsid w:val="00AC47D5"/>
    <w:rsid w:val="00AC4DA9"/>
    <w:rsid w:val="00AC6CC9"/>
    <w:rsid w:val="00AD7EEE"/>
    <w:rsid w:val="00AE35F1"/>
    <w:rsid w:val="00AE53C7"/>
    <w:rsid w:val="00AE6098"/>
    <w:rsid w:val="00AF67D3"/>
    <w:rsid w:val="00AF7BE8"/>
    <w:rsid w:val="00B01576"/>
    <w:rsid w:val="00B05583"/>
    <w:rsid w:val="00B05C91"/>
    <w:rsid w:val="00B07C5A"/>
    <w:rsid w:val="00B17205"/>
    <w:rsid w:val="00B23771"/>
    <w:rsid w:val="00B24430"/>
    <w:rsid w:val="00B24DD2"/>
    <w:rsid w:val="00B34261"/>
    <w:rsid w:val="00B4097E"/>
    <w:rsid w:val="00B42827"/>
    <w:rsid w:val="00B4453B"/>
    <w:rsid w:val="00B44DBD"/>
    <w:rsid w:val="00B44F90"/>
    <w:rsid w:val="00B50121"/>
    <w:rsid w:val="00B50D3D"/>
    <w:rsid w:val="00B51321"/>
    <w:rsid w:val="00B52C03"/>
    <w:rsid w:val="00B54414"/>
    <w:rsid w:val="00B56111"/>
    <w:rsid w:val="00B5665D"/>
    <w:rsid w:val="00B57DD9"/>
    <w:rsid w:val="00B60DDB"/>
    <w:rsid w:val="00B628F5"/>
    <w:rsid w:val="00B71661"/>
    <w:rsid w:val="00B735E5"/>
    <w:rsid w:val="00B75AFB"/>
    <w:rsid w:val="00B84BFE"/>
    <w:rsid w:val="00B86FC7"/>
    <w:rsid w:val="00B91102"/>
    <w:rsid w:val="00B92E98"/>
    <w:rsid w:val="00B96A90"/>
    <w:rsid w:val="00BA0017"/>
    <w:rsid w:val="00BA77FC"/>
    <w:rsid w:val="00BB178A"/>
    <w:rsid w:val="00BC0BF8"/>
    <w:rsid w:val="00BC149B"/>
    <w:rsid w:val="00BC4052"/>
    <w:rsid w:val="00BC4B1D"/>
    <w:rsid w:val="00BD788E"/>
    <w:rsid w:val="00BE21DE"/>
    <w:rsid w:val="00BE2BA7"/>
    <w:rsid w:val="00BF098A"/>
    <w:rsid w:val="00BF0FAE"/>
    <w:rsid w:val="00BF2B03"/>
    <w:rsid w:val="00BF35EA"/>
    <w:rsid w:val="00BF3FCD"/>
    <w:rsid w:val="00BF5583"/>
    <w:rsid w:val="00C04738"/>
    <w:rsid w:val="00C04C1D"/>
    <w:rsid w:val="00C0613F"/>
    <w:rsid w:val="00C13C85"/>
    <w:rsid w:val="00C17147"/>
    <w:rsid w:val="00C21DCF"/>
    <w:rsid w:val="00C3435F"/>
    <w:rsid w:val="00C35795"/>
    <w:rsid w:val="00C37749"/>
    <w:rsid w:val="00C42FB0"/>
    <w:rsid w:val="00C43150"/>
    <w:rsid w:val="00C43714"/>
    <w:rsid w:val="00C44137"/>
    <w:rsid w:val="00C503BA"/>
    <w:rsid w:val="00C522BE"/>
    <w:rsid w:val="00C63A8B"/>
    <w:rsid w:val="00C708D4"/>
    <w:rsid w:val="00C71E86"/>
    <w:rsid w:val="00C77BFF"/>
    <w:rsid w:val="00C77C28"/>
    <w:rsid w:val="00C80A00"/>
    <w:rsid w:val="00C820D7"/>
    <w:rsid w:val="00C8231E"/>
    <w:rsid w:val="00C851DA"/>
    <w:rsid w:val="00C87B6F"/>
    <w:rsid w:val="00C9630D"/>
    <w:rsid w:val="00C97365"/>
    <w:rsid w:val="00CA09E7"/>
    <w:rsid w:val="00CA23FC"/>
    <w:rsid w:val="00CA3626"/>
    <w:rsid w:val="00CA544A"/>
    <w:rsid w:val="00CB13BF"/>
    <w:rsid w:val="00CC1492"/>
    <w:rsid w:val="00CC7A4F"/>
    <w:rsid w:val="00CD1473"/>
    <w:rsid w:val="00CD6339"/>
    <w:rsid w:val="00CE508D"/>
    <w:rsid w:val="00CE7EA2"/>
    <w:rsid w:val="00CF0E2D"/>
    <w:rsid w:val="00CF3BF4"/>
    <w:rsid w:val="00CF5725"/>
    <w:rsid w:val="00D01888"/>
    <w:rsid w:val="00D0484A"/>
    <w:rsid w:val="00D05C81"/>
    <w:rsid w:val="00D0612C"/>
    <w:rsid w:val="00D06176"/>
    <w:rsid w:val="00D1087B"/>
    <w:rsid w:val="00D1226B"/>
    <w:rsid w:val="00D169C5"/>
    <w:rsid w:val="00D17425"/>
    <w:rsid w:val="00D277F6"/>
    <w:rsid w:val="00D2780C"/>
    <w:rsid w:val="00D32E03"/>
    <w:rsid w:val="00D33846"/>
    <w:rsid w:val="00D40996"/>
    <w:rsid w:val="00D43BBA"/>
    <w:rsid w:val="00D47303"/>
    <w:rsid w:val="00D55C5F"/>
    <w:rsid w:val="00D5715F"/>
    <w:rsid w:val="00D64EF1"/>
    <w:rsid w:val="00D66B1E"/>
    <w:rsid w:val="00D73D3D"/>
    <w:rsid w:val="00D81A37"/>
    <w:rsid w:val="00D86A25"/>
    <w:rsid w:val="00D87FD4"/>
    <w:rsid w:val="00D94EB0"/>
    <w:rsid w:val="00D958B0"/>
    <w:rsid w:val="00DA430D"/>
    <w:rsid w:val="00DB0619"/>
    <w:rsid w:val="00DB1FE7"/>
    <w:rsid w:val="00DB2A81"/>
    <w:rsid w:val="00DB4F4B"/>
    <w:rsid w:val="00DB5C6F"/>
    <w:rsid w:val="00DB65A6"/>
    <w:rsid w:val="00DC3161"/>
    <w:rsid w:val="00DC6A0A"/>
    <w:rsid w:val="00DE0175"/>
    <w:rsid w:val="00DE1719"/>
    <w:rsid w:val="00DE1EF1"/>
    <w:rsid w:val="00DE23C7"/>
    <w:rsid w:val="00DE3A51"/>
    <w:rsid w:val="00DE65FC"/>
    <w:rsid w:val="00DF0FD0"/>
    <w:rsid w:val="00E04003"/>
    <w:rsid w:val="00E17555"/>
    <w:rsid w:val="00E20985"/>
    <w:rsid w:val="00E21F03"/>
    <w:rsid w:val="00E22A65"/>
    <w:rsid w:val="00E27431"/>
    <w:rsid w:val="00E34B61"/>
    <w:rsid w:val="00E423A1"/>
    <w:rsid w:val="00E42FB1"/>
    <w:rsid w:val="00E43069"/>
    <w:rsid w:val="00E46C5D"/>
    <w:rsid w:val="00E51E23"/>
    <w:rsid w:val="00E52C76"/>
    <w:rsid w:val="00E545B1"/>
    <w:rsid w:val="00E57922"/>
    <w:rsid w:val="00E6096F"/>
    <w:rsid w:val="00E6771E"/>
    <w:rsid w:val="00E678C6"/>
    <w:rsid w:val="00E70AC4"/>
    <w:rsid w:val="00E73E66"/>
    <w:rsid w:val="00E7545A"/>
    <w:rsid w:val="00E777C8"/>
    <w:rsid w:val="00E814E4"/>
    <w:rsid w:val="00E81ABB"/>
    <w:rsid w:val="00E8238E"/>
    <w:rsid w:val="00E837C8"/>
    <w:rsid w:val="00E85CA9"/>
    <w:rsid w:val="00E90A91"/>
    <w:rsid w:val="00E91901"/>
    <w:rsid w:val="00EA01A1"/>
    <w:rsid w:val="00EA1301"/>
    <w:rsid w:val="00EA2831"/>
    <w:rsid w:val="00EA54C3"/>
    <w:rsid w:val="00EB07E3"/>
    <w:rsid w:val="00EB2133"/>
    <w:rsid w:val="00EB43DC"/>
    <w:rsid w:val="00EC0903"/>
    <w:rsid w:val="00ED14E3"/>
    <w:rsid w:val="00ED1746"/>
    <w:rsid w:val="00ED3AF3"/>
    <w:rsid w:val="00ED46FB"/>
    <w:rsid w:val="00ED5BA9"/>
    <w:rsid w:val="00EE12AA"/>
    <w:rsid w:val="00EE1C5C"/>
    <w:rsid w:val="00EE6825"/>
    <w:rsid w:val="00EF0E1D"/>
    <w:rsid w:val="00EF4C78"/>
    <w:rsid w:val="00EF67F9"/>
    <w:rsid w:val="00F025F8"/>
    <w:rsid w:val="00F02CA6"/>
    <w:rsid w:val="00F1621E"/>
    <w:rsid w:val="00F229FA"/>
    <w:rsid w:val="00F232AE"/>
    <w:rsid w:val="00F23336"/>
    <w:rsid w:val="00F247B0"/>
    <w:rsid w:val="00F2697F"/>
    <w:rsid w:val="00F3046E"/>
    <w:rsid w:val="00F30761"/>
    <w:rsid w:val="00F34975"/>
    <w:rsid w:val="00F37409"/>
    <w:rsid w:val="00F4047C"/>
    <w:rsid w:val="00F41373"/>
    <w:rsid w:val="00F41D88"/>
    <w:rsid w:val="00F460D2"/>
    <w:rsid w:val="00F5141F"/>
    <w:rsid w:val="00F54F7F"/>
    <w:rsid w:val="00F5517D"/>
    <w:rsid w:val="00F56043"/>
    <w:rsid w:val="00F6265E"/>
    <w:rsid w:val="00F7060E"/>
    <w:rsid w:val="00F727DD"/>
    <w:rsid w:val="00F738A6"/>
    <w:rsid w:val="00F83D30"/>
    <w:rsid w:val="00F95A48"/>
    <w:rsid w:val="00F969BF"/>
    <w:rsid w:val="00F97186"/>
    <w:rsid w:val="00FA62BC"/>
    <w:rsid w:val="00FB56EE"/>
    <w:rsid w:val="00FB6D6F"/>
    <w:rsid w:val="00FB7945"/>
    <w:rsid w:val="00FC0B70"/>
    <w:rsid w:val="00FC20EE"/>
    <w:rsid w:val="00FD0F26"/>
    <w:rsid w:val="00FD28CF"/>
    <w:rsid w:val="00FD426F"/>
    <w:rsid w:val="00FD6C38"/>
    <w:rsid w:val="00FE3221"/>
    <w:rsid w:val="00FE3F92"/>
    <w:rsid w:val="00FE650B"/>
    <w:rsid w:val="00FF4F33"/>
    <w:rsid w:val="00FF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6F16C"/>
  <w15:chartTrackingRefBased/>
  <w15:docId w15:val="{ABE1736E-052C-46ED-9516-29256253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16A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16A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16A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16A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16A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16A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16A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16A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16A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16A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16A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16A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16A1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16A1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16A1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16A1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16A1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16A1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16A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16A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16A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16A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16A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16A1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16A1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16A1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16A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16A1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16A1C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916A1C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48302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8302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8302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302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3024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861F2A"/>
    <w:pPr>
      <w:spacing w:after="0" w:line="240" w:lineRule="auto"/>
    </w:pPr>
  </w:style>
  <w:style w:type="paragraph" w:customStyle="1" w:styleId="pf0">
    <w:name w:val="pf0"/>
    <w:basedOn w:val="Normaallaad"/>
    <w:rsid w:val="00796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cf01">
    <w:name w:val="cf01"/>
    <w:basedOn w:val="Liguvaikefont"/>
    <w:rsid w:val="007968FA"/>
    <w:rPr>
      <w:rFonts w:ascii="Segoe UI" w:hAnsi="Segoe UI" w:cs="Segoe UI" w:hint="default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000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00177"/>
  </w:style>
  <w:style w:type="paragraph" w:styleId="Jalus">
    <w:name w:val="footer"/>
    <w:basedOn w:val="Normaallaad"/>
    <w:link w:val="JalusMrk"/>
    <w:uiPriority w:val="99"/>
    <w:unhideWhenUsed/>
    <w:rsid w:val="00000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00177"/>
  </w:style>
  <w:style w:type="character" w:styleId="Hperlink">
    <w:name w:val="Hyperlink"/>
    <w:basedOn w:val="Liguvaikefont"/>
    <w:uiPriority w:val="99"/>
    <w:unhideWhenUsed/>
    <w:rsid w:val="00F025F8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025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1F8A1-A6AD-438F-A1DC-36E602DB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444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Käddi Tammiku - MKM</dc:creator>
  <cp:keywords/>
  <dc:description/>
  <cp:lastModifiedBy>Kärt Voor</cp:lastModifiedBy>
  <cp:revision>23</cp:revision>
  <dcterms:created xsi:type="dcterms:W3CDTF">2024-11-24T04:58:00Z</dcterms:created>
  <dcterms:modified xsi:type="dcterms:W3CDTF">2024-12-09T09:03:00Z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2024-09-10T08:06:09Z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3fdd0910-e248-4b8f-b5d6-199438e09d72</vt:lpwstr>
  </property>
  <property fmtid="{D5CDD505-2E9C-101B-9397-08002B2CF9AE}" pid="8" name="MSIP_Label_defa4170-0d19-0005-0004-bc88714345d2_ContentBits">
    <vt:lpwstr>0</vt:lpwstr>
  </property>
</Properties>
</file>